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1AD76A" w14:textId="146668A7" w:rsidR="001909EB" w:rsidRDefault="008119FA" w:rsidP="00844E1E">
      <w:pPr>
        <w:pStyle w:val="Heading1"/>
        <w:rPr>
          <w:color w:val="auto"/>
          <w:sz w:val="16"/>
          <w:szCs w:val="16"/>
        </w:rPr>
      </w:pPr>
      <w:r w:rsidRPr="00844E1E">
        <w:rPr>
          <w:color w:val="auto"/>
          <w:sz w:val="16"/>
          <w:szCs w:val="16"/>
        </w:rPr>
        <w:t>DRAFT Workplan and Budget to implement the recommendations from the review of the Noumea Convention</w:t>
      </w:r>
    </w:p>
    <w:p w14:paraId="5F92C608" w14:textId="77777777" w:rsidR="008B0E55" w:rsidRDefault="008B0E55" w:rsidP="008B0E55">
      <w:pPr>
        <w:rPr>
          <w:ins w:id="0" w:author="Author"/>
          <w:b/>
          <w:bCs/>
          <w:lang w:val="en-AU"/>
        </w:rPr>
      </w:pPr>
      <w:ins w:id="1" w:author="Author">
        <w:r w:rsidRPr="00AC1D07">
          <w:rPr>
            <w:b/>
            <w:bCs/>
            <w:lang w:val="en-AU"/>
          </w:rPr>
          <w:t>Purpose of this workplan</w:t>
        </w:r>
      </w:ins>
    </w:p>
    <w:p w14:paraId="51930BB3" w14:textId="02220E5A" w:rsidR="00DF3F5C" w:rsidRDefault="00DF3F5C" w:rsidP="00DF3F5C">
      <w:pPr>
        <w:spacing w:line="240" w:lineRule="auto"/>
        <w:rPr>
          <w:ins w:id="2" w:author="Kathleen Taituave-Afereti" w:date="2025-05-01T21:52:00Z" w16du:dateUtc="2025-05-01T08:52:00Z"/>
          <w:lang w:val="en-AU"/>
        </w:rPr>
      </w:pPr>
    </w:p>
    <w:p w14:paraId="75774B32" w14:textId="02405318" w:rsidR="00DF3F5C" w:rsidRDefault="00DF3F5C" w:rsidP="00DF3F5C">
      <w:pPr>
        <w:spacing w:line="240" w:lineRule="auto"/>
        <w:rPr>
          <w:ins w:id="3" w:author="Kathleen Taituave-Afereti" w:date="2025-05-01T21:52:00Z" w16du:dateUtc="2025-05-01T08:52:00Z"/>
          <w:lang w:val="en-AU"/>
        </w:rPr>
      </w:pPr>
      <w:ins w:id="4" w:author="Kathleen Taituave-Afereti" w:date="2025-05-01T21:44:00Z" w16du:dateUtc="2025-05-01T08:44:00Z">
        <w:r>
          <w:rPr>
            <w:lang w:val="en-AU"/>
          </w:rPr>
          <w:t>The</w:t>
        </w:r>
      </w:ins>
      <w:ins w:id="5" w:author="Kathleen Taituave-Afereti" w:date="2025-05-01T21:49:00Z" w16du:dateUtc="2025-05-01T08:49:00Z">
        <w:r>
          <w:rPr>
            <w:lang w:val="en-AU"/>
          </w:rPr>
          <w:t xml:space="preserve"> main</w:t>
        </w:r>
      </w:ins>
      <w:ins w:id="6" w:author="Kathleen Taituave-Afereti" w:date="2025-05-01T21:44:00Z" w16du:dateUtc="2025-05-01T08:44:00Z">
        <w:r>
          <w:rPr>
            <w:lang w:val="en-AU"/>
          </w:rPr>
          <w:t xml:space="preserve"> purpose of the Workplan and B</w:t>
        </w:r>
      </w:ins>
      <w:ins w:id="7" w:author="Kathleen Taituave-Afereti" w:date="2025-05-01T21:45:00Z" w16du:dateUtc="2025-05-01T08:45:00Z">
        <w:r>
          <w:rPr>
            <w:lang w:val="en-AU"/>
          </w:rPr>
          <w:t xml:space="preserve">udget is to implement the activities and recommendations from the Review of the Noumea Convention carried out in 2021. </w:t>
        </w:r>
      </w:ins>
      <w:ins w:id="8" w:author="Kathleen Taituave-Afereti" w:date="2025-05-01T21:49:00Z" w16du:dateUtc="2025-05-01T08:49:00Z">
        <w:r>
          <w:rPr>
            <w:lang w:val="en-AU"/>
          </w:rPr>
          <w:t>In addition,</w:t>
        </w:r>
      </w:ins>
      <w:ins w:id="9" w:author="Kathleen Taituave-Afereti" w:date="2025-05-01T21:53:00Z" w16du:dateUtc="2025-05-01T08:53:00Z">
        <w:r>
          <w:rPr>
            <w:lang w:val="en-AU"/>
          </w:rPr>
          <w:t xml:space="preserve"> the Workplan and Budget will support focal points in their implementation efforts</w:t>
        </w:r>
      </w:ins>
      <w:ins w:id="10" w:author="Kathleen Taituave-Afereti" w:date="2025-05-01T21:58:00Z" w16du:dateUtc="2025-05-01T08:58:00Z">
        <w:r w:rsidR="00A65958">
          <w:rPr>
            <w:lang w:val="en-AU"/>
          </w:rPr>
          <w:t xml:space="preserve"> and</w:t>
        </w:r>
      </w:ins>
      <w:ins w:id="11" w:author="Kathleen Taituave-Afereti" w:date="2025-05-01T21:53:00Z" w16du:dateUtc="2025-05-01T08:53:00Z">
        <w:r>
          <w:rPr>
            <w:lang w:val="en-AU"/>
          </w:rPr>
          <w:t xml:space="preserve"> strengthen monitoring and evaluation</w:t>
        </w:r>
      </w:ins>
      <w:ins w:id="12" w:author="Kathleen Taituave-Afereti" w:date="2025-05-01T21:58:00Z" w16du:dateUtc="2025-05-01T08:58:00Z">
        <w:r w:rsidR="00A65958">
          <w:rPr>
            <w:lang w:val="en-AU"/>
          </w:rPr>
          <w:t xml:space="preserve">. </w:t>
        </w:r>
      </w:ins>
      <w:ins w:id="13" w:author="Kathleen Taituave-Afereti" w:date="2025-05-01T21:59:00Z" w16du:dateUtc="2025-05-01T08:59:00Z">
        <w:r w:rsidR="00A65958">
          <w:rPr>
            <w:lang w:val="en-AU"/>
          </w:rPr>
          <w:t>The budget will also allocate r</w:t>
        </w:r>
      </w:ins>
      <w:ins w:id="14" w:author="Kathleen Taituave-Afereti" w:date="2025-05-01T21:53:00Z" w16du:dateUtc="2025-05-01T08:53:00Z">
        <w:r>
          <w:rPr>
            <w:lang w:val="en-AU"/>
          </w:rPr>
          <w:t xml:space="preserve">esources to the raise </w:t>
        </w:r>
      </w:ins>
      <w:ins w:id="15" w:author="Kathleen Taituave-Afereti" w:date="2025-05-01T21:54:00Z" w16du:dateUtc="2025-05-01T08:54:00Z">
        <w:r>
          <w:rPr>
            <w:lang w:val="en-AU"/>
          </w:rPr>
          <w:t>the profile of the Noumea Convention</w:t>
        </w:r>
      </w:ins>
      <w:ins w:id="16" w:author="Kathleen Taituave-Afereti" w:date="2025-05-01T21:59:00Z" w16du:dateUtc="2025-05-01T08:59:00Z">
        <w:r w:rsidR="00A65958">
          <w:rPr>
            <w:lang w:val="en-AU"/>
          </w:rPr>
          <w:t xml:space="preserve"> with the aim to increase</w:t>
        </w:r>
      </w:ins>
      <w:ins w:id="17" w:author="Kathleen Taituave-Afereti" w:date="2025-05-01T21:55:00Z" w16du:dateUtc="2025-05-01T08:55:00Z">
        <w:r w:rsidR="00A65958">
          <w:rPr>
            <w:lang w:val="en-AU"/>
          </w:rPr>
          <w:t xml:space="preserve"> the membership of the Noumea Convention from other SPREP Members</w:t>
        </w:r>
      </w:ins>
      <w:ins w:id="18" w:author="Kathleen Taituave-Afereti" w:date="2025-05-01T22:01:00Z" w16du:dateUtc="2025-05-01T09:01:00Z">
        <w:r w:rsidR="00A65958">
          <w:rPr>
            <w:lang w:val="en-AU"/>
          </w:rPr>
          <w:t xml:space="preserve"> and improve u</w:t>
        </w:r>
      </w:ins>
      <w:ins w:id="19" w:author="Kathleen Taituave-Afereti" w:date="2025-05-01T21:55:00Z" w16du:dateUtc="2025-05-01T08:55:00Z">
        <w:r w:rsidR="00A65958">
          <w:rPr>
            <w:lang w:val="en-AU"/>
          </w:rPr>
          <w:t xml:space="preserve">nderstanding </w:t>
        </w:r>
      </w:ins>
      <w:ins w:id="20" w:author="Kathleen Taituave-Afereti" w:date="2025-05-01T21:59:00Z" w16du:dateUtc="2025-05-01T08:59:00Z">
        <w:r w:rsidR="00A65958">
          <w:rPr>
            <w:lang w:val="en-AU"/>
          </w:rPr>
          <w:t>and a</w:t>
        </w:r>
      </w:ins>
      <w:ins w:id="21" w:author="Kathleen Taituave-Afereti" w:date="2025-05-01T22:00:00Z" w16du:dateUtc="2025-05-01T09:00:00Z">
        <w:r w:rsidR="00A65958">
          <w:rPr>
            <w:lang w:val="en-AU"/>
          </w:rPr>
          <w:t xml:space="preserve">wareness </w:t>
        </w:r>
      </w:ins>
      <w:ins w:id="22" w:author="Kathleen Taituave-Afereti" w:date="2025-05-01T21:55:00Z" w16du:dateUtc="2025-05-01T08:55:00Z">
        <w:r w:rsidR="00A65958">
          <w:rPr>
            <w:lang w:val="en-AU"/>
          </w:rPr>
          <w:t xml:space="preserve">on the role of the Convention in the protection of our environment in the Pacific Region. </w:t>
        </w:r>
      </w:ins>
    </w:p>
    <w:p w14:paraId="3FDACD5B" w14:textId="77777777" w:rsidR="00DF3F5C" w:rsidRDefault="00DF3F5C" w:rsidP="008B0E55">
      <w:pPr>
        <w:rPr>
          <w:ins w:id="23" w:author="Author"/>
          <w:lang w:val="en-AU"/>
        </w:rPr>
      </w:pPr>
    </w:p>
    <w:p w14:paraId="319F36BE" w14:textId="7200D9BE" w:rsidR="008B0E55" w:rsidRPr="008024F0" w:rsidRDefault="008B0E55" w:rsidP="008B0E55">
      <w:pPr>
        <w:rPr>
          <w:ins w:id="24" w:author="Author"/>
          <w:lang w:val="en-AU"/>
        </w:rPr>
      </w:pPr>
      <w:ins w:id="25" w:author="Author">
        <w:r w:rsidRPr="008024F0">
          <w:rPr>
            <w:lang w:val="en-AU"/>
          </w:rPr>
          <w:t>Goal I: Strengthening the Secretariat of the Noumea Convention and its sustainability</w:t>
        </w:r>
      </w:ins>
    </w:p>
    <w:p w14:paraId="4403EA6B" w14:textId="77777777" w:rsidR="008B0E55" w:rsidRPr="00AC1D07" w:rsidRDefault="008B0E55" w:rsidP="008B0E55">
      <w:pPr>
        <w:rPr>
          <w:ins w:id="26" w:author="Author"/>
          <w:lang w:val="en-AU"/>
        </w:rPr>
      </w:pPr>
      <w:ins w:id="27" w:author="Author">
        <w:r w:rsidRPr="00AC1D07">
          <w:rPr>
            <w:lang w:val="en-AU"/>
          </w:rPr>
          <w:t>Goal II: Effective Communications and awareness</w:t>
        </w:r>
      </w:ins>
    </w:p>
    <w:p w14:paraId="6544EB14" w14:textId="77777777" w:rsidR="008B0E55" w:rsidRPr="00AC1D07" w:rsidRDefault="008B0E55" w:rsidP="008B0E55">
      <w:pPr>
        <w:rPr>
          <w:ins w:id="28" w:author="Author"/>
          <w:lang w:val="en-AU"/>
        </w:rPr>
      </w:pPr>
      <w:ins w:id="29" w:author="Author">
        <w:r w:rsidRPr="00AC1D07">
          <w:rPr>
            <w:lang w:val="en-AU"/>
          </w:rPr>
          <w:t>Goal III: Strengthening Regional Seas</w:t>
        </w:r>
      </w:ins>
    </w:p>
    <w:p w14:paraId="1FFB40CC" w14:textId="77777777" w:rsidR="008B0E55" w:rsidRDefault="008B0E55" w:rsidP="008B0E55">
      <w:pPr>
        <w:rPr>
          <w:ins w:id="30" w:author="Author"/>
          <w:lang w:val="en-AU"/>
        </w:rPr>
      </w:pPr>
      <w:ins w:id="31" w:author="Author">
        <w:r w:rsidRPr="00AC1D07">
          <w:rPr>
            <w:lang w:val="en-AU"/>
          </w:rPr>
          <w:t>Goal IV: Monitoring and Reporting</w:t>
        </w:r>
      </w:ins>
    </w:p>
    <w:p w14:paraId="683DB059" w14:textId="77777777" w:rsidR="0085543B" w:rsidRDefault="0085543B" w:rsidP="008B0E55">
      <w:pPr>
        <w:rPr>
          <w:ins w:id="32" w:author="Author"/>
          <w:lang w:val="en-AU"/>
        </w:rPr>
      </w:pPr>
    </w:p>
    <w:p w14:paraId="409A13D9" w14:textId="22FA183B" w:rsidR="0085543B" w:rsidRPr="0085543B" w:rsidRDefault="0085543B" w:rsidP="008B0E55">
      <w:pPr>
        <w:rPr>
          <w:ins w:id="33" w:author="Author"/>
          <w:b/>
          <w:bCs/>
          <w:lang w:val="en-AU"/>
        </w:rPr>
      </w:pPr>
      <w:ins w:id="34" w:author="Author">
        <w:r w:rsidRPr="0085543B">
          <w:rPr>
            <w:b/>
            <w:bCs/>
            <w:lang w:val="en-AU"/>
          </w:rPr>
          <w:t>Critical actions?</w:t>
        </w:r>
      </w:ins>
    </w:p>
    <w:p w14:paraId="15D29CD1" w14:textId="77777777" w:rsidR="008B0E55" w:rsidRDefault="008B0E55" w:rsidP="00C516B4">
      <w:pPr>
        <w:rPr>
          <w:ins w:id="35" w:author="Author"/>
          <w:b/>
          <w:bCs/>
          <w:lang w:val="en-AU"/>
        </w:rPr>
      </w:pPr>
    </w:p>
    <w:p w14:paraId="40CE5B7D" w14:textId="25F07C05" w:rsidR="00DD48BC" w:rsidRPr="00AC1D07" w:rsidRDefault="00177BE1" w:rsidP="00C516B4">
      <w:pPr>
        <w:rPr>
          <w:ins w:id="36" w:author="Author"/>
          <w:b/>
          <w:bCs/>
          <w:lang w:val="en-AU"/>
        </w:rPr>
      </w:pPr>
      <w:ins w:id="37" w:author="Author">
        <w:r w:rsidRPr="00AC1D07">
          <w:rPr>
            <w:b/>
            <w:bCs/>
            <w:lang w:val="en-AU"/>
          </w:rPr>
          <w:t>Background – Noumea Convention</w:t>
        </w:r>
      </w:ins>
    </w:p>
    <w:p w14:paraId="485E7C0D" w14:textId="76B3F3A3" w:rsidR="009A5A85" w:rsidRDefault="009A5A85" w:rsidP="009A5A85">
      <w:pPr>
        <w:jc w:val="both"/>
        <w:rPr>
          <w:ins w:id="38" w:author="Kathleen Taituave-Afereti" w:date="2025-03-25T14:23:00Z" w16du:dateUtc="2025-03-25T01:23:00Z"/>
          <w:lang w:val="en-AU"/>
        </w:rPr>
      </w:pPr>
      <w:ins w:id="39" w:author="Kathleen Taituave-Afereti" w:date="2025-03-25T14:21:00Z" w16du:dateUtc="2025-03-25T01:21:00Z">
        <w:r>
          <w:rPr>
            <w:lang w:val="en-AU"/>
          </w:rPr>
          <w:t>The Noumea Convention is the Pacific Region’s component of the U</w:t>
        </w:r>
      </w:ins>
      <w:ins w:id="40" w:author="Kathleen Taituave-Afereti" w:date="2025-03-25T14:24:00Z" w16du:dateUtc="2025-03-25T01:24:00Z">
        <w:r>
          <w:rPr>
            <w:lang w:val="en-AU"/>
          </w:rPr>
          <w:t>nited Nations Environment Programme</w:t>
        </w:r>
      </w:ins>
      <w:ins w:id="41" w:author="Kathleen Taituave-Afereti" w:date="2025-03-25T14:21:00Z" w16du:dateUtc="2025-03-25T01:21:00Z">
        <w:r>
          <w:rPr>
            <w:lang w:val="en-AU"/>
          </w:rPr>
          <w:t xml:space="preserve"> Regional Seas that was launched in 1972. It was adopted in 1986 and came into force in 1990 with two protocols namely the Dumping Protocol and the Emergencies Protocol. The focus of the Noumea Convention is to prevent, reduce and control pollution in the convention area from any source, and on ensuring sound environmental management and development of natural resources in the same. The two related protocols were introduced to assist with the implementation of the Convention. The Dumping Protocol aims to prevent, reduce and control pollution by dumping of wastes and other mater in the Pacific. This was later amended in 2006 to be consistent with other relevant international legal instruments. The Emergencies Protocol is to enhance cooperation amongst State Parties to protect the Pacific Region from threats and effects of pollution incidents. There are currently 12 Parties to the Noumea Convention comprising of Australia, Cook Islands, Federated States of Micronesia, Fiji, France, Marshall Islands, Nauru, New Zealand, Papua New Guinea, Samoa, Solomon Islands and United States of America. </w:t>
        </w:r>
      </w:ins>
    </w:p>
    <w:p w14:paraId="20FA4D9E" w14:textId="77777777" w:rsidR="004403A9" w:rsidRDefault="004403A9" w:rsidP="00C516B4">
      <w:pPr>
        <w:rPr>
          <w:ins w:id="42" w:author="Author"/>
          <w:lang w:val="en-AU"/>
        </w:rPr>
      </w:pPr>
    </w:p>
    <w:p w14:paraId="33F3C3F0" w14:textId="5044D07C" w:rsidR="004D6D8B" w:rsidRPr="00E97B4A" w:rsidRDefault="00E903EF" w:rsidP="00C516B4">
      <w:pPr>
        <w:rPr>
          <w:ins w:id="43" w:author="Author"/>
          <w:lang w:val="en-AU"/>
        </w:rPr>
      </w:pPr>
      <w:ins w:id="44" w:author="Author">
        <w:r>
          <w:rPr>
            <w:lang w:val="en-AU"/>
          </w:rPr>
          <w:t xml:space="preserve">Include </w:t>
        </w:r>
        <w:r w:rsidR="004403A9">
          <w:rPr>
            <w:lang w:val="en-AU"/>
          </w:rPr>
          <w:t xml:space="preserve">background of </w:t>
        </w:r>
        <w:r>
          <w:rPr>
            <w:lang w:val="en-AU"/>
          </w:rPr>
          <w:t>review of the convention</w:t>
        </w:r>
      </w:ins>
    </w:p>
    <w:p w14:paraId="0A9CA9F8" w14:textId="77777777" w:rsidR="009A5A85" w:rsidRPr="00E677AD" w:rsidRDefault="009A5A85" w:rsidP="009A5A85">
      <w:pPr>
        <w:jc w:val="both"/>
        <w:rPr>
          <w:ins w:id="45" w:author="Kathleen Taituave-Afereti" w:date="2025-03-25T14:21:00Z" w16du:dateUtc="2025-03-25T01:21:00Z"/>
          <w:lang w:val="en-AU"/>
        </w:rPr>
      </w:pPr>
      <w:ins w:id="46" w:author="Kathleen Taituave-Afereti" w:date="2025-03-25T14:21:00Z" w16du:dateUtc="2025-03-25T01:21:00Z">
        <w:r>
          <w:rPr>
            <w:lang w:val="en-AU"/>
          </w:rPr>
          <w:t xml:space="preserve">In 2021, a comprehensive review of the Noumea Convention was undertaken to evaluate and assess its governance, operation and implementation. It examined the effectiveness of the Noumea Convention, the roles and functions of the Secretariat as well as the linkages to its work programmes.  Further, the Convention was assessed to determine whether its purpose is achieved and if its purpose remains relevant to the current environmental challenges of the Parties and Region as a whole. The approach collection and analysis of relevant data and literature and conducting wide consultations with key stakeholders comprising of Member Countries. </w:t>
        </w:r>
      </w:ins>
    </w:p>
    <w:p w14:paraId="5955F7B7" w14:textId="77777777" w:rsidR="00E903EF" w:rsidRDefault="00E903EF" w:rsidP="00C516B4">
      <w:pPr>
        <w:rPr>
          <w:ins w:id="47" w:author="Kathleen Taituave-Afereti" w:date="2025-03-25T14:25:00Z" w16du:dateUtc="2025-03-25T01:25:00Z"/>
          <w:b/>
          <w:bCs/>
          <w:lang w:val="en-AU"/>
        </w:rPr>
      </w:pPr>
    </w:p>
    <w:p w14:paraId="7F840922" w14:textId="611DB938" w:rsidR="009A5A85" w:rsidRDefault="009A5A85" w:rsidP="00C516B4">
      <w:pPr>
        <w:rPr>
          <w:ins w:id="48" w:author="Kathleen Taituave-Afereti" w:date="2025-03-25T14:30:00Z" w16du:dateUtc="2025-03-25T01:30:00Z"/>
          <w:lang w:val="en-AU"/>
        </w:rPr>
      </w:pPr>
      <w:ins w:id="49" w:author="Kathleen Taituave-Afereti" w:date="2025-03-25T14:25:00Z" w16du:dateUtc="2025-03-25T01:25:00Z">
        <w:r w:rsidRPr="009A5A85">
          <w:rPr>
            <w:lang w:val="en-AU"/>
            <w:rPrChange w:id="50" w:author="Kathleen Taituave-Afereti" w:date="2025-03-25T14:26:00Z" w16du:dateUtc="2025-03-25T01:26:00Z">
              <w:rPr>
                <w:b/>
                <w:bCs/>
                <w:lang w:val="en-AU"/>
              </w:rPr>
            </w:rPrChange>
          </w:rPr>
          <w:t xml:space="preserve">Overall, the Review provided twenty (20) Recommendations which broadly focus on </w:t>
        </w:r>
      </w:ins>
      <w:ins w:id="51" w:author="Kathleen Taituave-Afereti" w:date="2025-03-25T14:26:00Z" w16du:dateUtc="2025-03-25T01:26:00Z">
        <w:r>
          <w:rPr>
            <w:lang w:val="en-AU"/>
          </w:rPr>
          <w:t xml:space="preserve">improved engagement by the Parties within and outside of the Noumea Convention and focal points are better supported in implementation. </w:t>
        </w:r>
      </w:ins>
      <w:ins w:id="52" w:author="Kathleen Taituave-Afereti" w:date="2025-03-25T14:27:00Z" w16du:dateUtc="2025-03-25T01:27:00Z">
        <w:r>
          <w:rPr>
            <w:lang w:val="en-AU"/>
          </w:rPr>
          <w:t xml:space="preserve">Increased membership from other SPREP Members will </w:t>
        </w:r>
      </w:ins>
      <w:ins w:id="53" w:author="Kathleen Taituave-Afereti" w:date="2025-03-25T14:29:00Z" w16du:dateUtc="2025-03-25T01:29:00Z">
        <w:r>
          <w:rPr>
            <w:lang w:val="en-AU"/>
          </w:rPr>
          <w:t xml:space="preserve">prompt </w:t>
        </w:r>
      </w:ins>
      <w:ins w:id="54" w:author="Kathleen Taituave-Afereti" w:date="2025-03-25T14:30:00Z" w16du:dateUtc="2025-03-25T01:30:00Z">
        <w:r>
          <w:rPr>
            <w:lang w:val="en-AU"/>
          </w:rPr>
          <w:t>effective implementation and compliance to the Noumea Convention noting issues such as marine pollution are transboundary and require a regional approach.</w:t>
        </w:r>
      </w:ins>
    </w:p>
    <w:p w14:paraId="58371CB0" w14:textId="77777777" w:rsidR="009A5A85" w:rsidRDefault="009A5A85" w:rsidP="00C516B4">
      <w:pPr>
        <w:rPr>
          <w:ins w:id="55" w:author="Author"/>
          <w:b/>
          <w:bCs/>
          <w:lang w:val="en-AU"/>
        </w:rPr>
      </w:pPr>
    </w:p>
    <w:p w14:paraId="245D6940" w14:textId="2CCB0D05" w:rsidR="004D6D8B" w:rsidRPr="00AC1D07" w:rsidRDefault="00E903EF" w:rsidP="00C516B4">
      <w:pPr>
        <w:rPr>
          <w:ins w:id="56" w:author="Author"/>
          <w:b/>
          <w:bCs/>
          <w:lang w:val="en-AU"/>
        </w:rPr>
      </w:pPr>
      <w:ins w:id="57" w:author="Author">
        <w:r>
          <w:rPr>
            <w:b/>
            <w:bCs/>
            <w:lang w:val="en-AU"/>
          </w:rPr>
          <w:t>Review and amendment of this workplan</w:t>
        </w:r>
      </w:ins>
    </w:p>
    <w:p w14:paraId="41D02E70" w14:textId="6080906F" w:rsidR="00177BE1" w:rsidRDefault="009A5A85" w:rsidP="00C516B4">
      <w:pPr>
        <w:rPr>
          <w:ins w:id="58" w:author="Kathleen Taituave-Afereti" w:date="2025-04-04T13:03:00Z" w16du:dateUtc="2025-04-04T00:03:00Z"/>
          <w:lang w:val="en-AU"/>
        </w:rPr>
      </w:pPr>
      <w:ins w:id="59" w:author="Kathleen Taituave-Afereti" w:date="2025-03-25T14:31:00Z" w16du:dateUtc="2025-03-25T01:31:00Z">
        <w:r>
          <w:rPr>
            <w:lang w:val="en-AU"/>
          </w:rPr>
          <w:t xml:space="preserve">The Review and Amendment of this Workplan is subject to </w:t>
        </w:r>
      </w:ins>
      <w:ins w:id="60" w:author="Kathleen Taituave-Afereti" w:date="2025-03-25T14:42:00Z" w16du:dateUtc="2025-03-25T01:42:00Z">
        <w:r w:rsidR="00C3422D">
          <w:rPr>
            <w:lang w:val="en-AU"/>
          </w:rPr>
          <w:t>endorsement of the</w:t>
        </w:r>
      </w:ins>
      <w:ins w:id="61" w:author="Kathleen Taituave-Afereti" w:date="2025-03-25T14:43:00Z" w16du:dateUtc="2025-03-25T01:43:00Z">
        <w:r w:rsidR="00C3422D">
          <w:rPr>
            <w:lang w:val="en-AU"/>
          </w:rPr>
          <w:t xml:space="preserve"> Parties at the next Noumea Convention Conference of the Parties Meeting</w:t>
        </w:r>
      </w:ins>
      <w:ins w:id="62" w:author="Kathleen Taituave-Afereti" w:date="2025-03-25T14:31:00Z" w16du:dateUtc="2025-03-25T01:31:00Z">
        <w:r>
          <w:rPr>
            <w:lang w:val="en-AU"/>
          </w:rPr>
          <w:t xml:space="preserve">. </w:t>
        </w:r>
      </w:ins>
    </w:p>
    <w:p w14:paraId="776A010C" w14:textId="77777777" w:rsidR="00F1270E" w:rsidRDefault="00F1270E" w:rsidP="00C516B4">
      <w:pPr>
        <w:rPr>
          <w:ins w:id="63" w:author="Kathleen Taituave-Afereti" w:date="2025-04-04T13:03:00Z" w16du:dateUtc="2025-04-04T00:03:00Z"/>
          <w:lang w:val="en-AU"/>
        </w:rPr>
      </w:pPr>
    </w:p>
    <w:p w14:paraId="77604C32" w14:textId="77777777" w:rsidR="00F1270E" w:rsidRDefault="00F1270E" w:rsidP="00C516B4">
      <w:pPr>
        <w:rPr>
          <w:ins w:id="64" w:author="Kathleen Taituave-Afereti" w:date="2025-04-04T13:03:00Z" w16du:dateUtc="2025-04-04T00:03:00Z"/>
          <w:lang w:val="en-AU"/>
        </w:rPr>
      </w:pPr>
    </w:p>
    <w:p w14:paraId="5544C3BC" w14:textId="77777777" w:rsidR="00F1270E" w:rsidRDefault="00F1270E" w:rsidP="00C516B4">
      <w:pPr>
        <w:rPr>
          <w:ins w:id="65" w:author="Kathleen Taituave-Afereti" w:date="2025-04-04T13:03:00Z" w16du:dateUtc="2025-04-04T00:03:00Z"/>
          <w:lang w:val="en-AU"/>
        </w:rPr>
      </w:pPr>
    </w:p>
    <w:p w14:paraId="0C238C5A" w14:textId="77777777" w:rsidR="00F1270E" w:rsidRDefault="00F1270E" w:rsidP="00C516B4">
      <w:pPr>
        <w:rPr>
          <w:ins w:id="66" w:author="Kathleen Taituave-Afereti" w:date="2025-04-04T13:03:00Z" w16du:dateUtc="2025-04-04T00:03:00Z"/>
          <w:lang w:val="en-AU"/>
        </w:rPr>
      </w:pPr>
    </w:p>
    <w:p w14:paraId="35CEA37D" w14:textId="77777777" w:rsidR="00F1270E" w:rsidRDefault="00F1270E" w:rsidP="00C516B4">
      <w:pPr>
        <w:rPr>
          <w:ins w:id="67" w:author="Author"/>
          <w:lang w:val="en-AU"/>
        </w:rPr>
      </w:pPr>
    </w:p>
    <w:p w14:paraId="7436BE6E" w14:textId="77777777" w:rsidR="00D5708D" w:rsidRDefault="00D5708D" w:rsidP="00C516B4">
      <w:pPr>
        <w:rPr>
          <w:ins w:id="68" w:author="Author"/>
          <w:lang w:val="en-AU"/>
        </w:rPr>
      </w:pPr>
    </w:p>
    <w:p w14:paraId="3F02F9B7" w14:textId="3DB2854E" w:rsidR="00C516B4" w:rsidRPr="00C516B4" w:rsidRDefault="00DD48BC" w:rsidP="00AC1D07">
      <w:pPr>
        <w:pStyle w:val="Heading2"/>
      </w:pPr>
      <w:ins w:id="69" w:author="Author">
        <w:r w:rsidRPr="00E43693">
          <w:t>Goal I: Strengthening the Secretariat of the Noumea Convention and its sustainability</w:t>
        </w:r>
      </w:ins>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20" w:firstRow="1" w:lastRow="0" w:firstColumn="0" w:lastColumn="0" w:noHBand="0" w:noVBand="0"/>
      </w:tblPr>
      <w:tblGrid>
        <w:gridCol w:w="1615"/>
        <w:gridCol w:w="3488"/>
        <w:gridCol w:w="1134"/>
        <w:gridCol w:w="1984"/>
        <w:gridCol w:w="1843"/>
        <w:gridCol w:w="709"/>
        <w:gridCol w:w="709"/>
        <w:gridCol w:w="709"/>
        <w:gridCol w:w="709"/>
        <w:gridCol w:w="709"/>
        <w:gridCol w:w="850"/>
        <w:gridCol w:w="709"/>
      </w:tblGrid>
      <w:tr w:rsidR="00DD48BC" w:rsidRPr="00844E1E" w14:paraId="212A19F2" w14:textId="619FACA4" w:rsidTr="00AF763E">
        <w:trPr>
          <w:trHeight w:val="215"/>
          <w:tblHeader/>
        </w:trPr>
        <w:tc>
          <w:tcPr>
            <w:tcW w:w="1615" w:type="dxa"/>
            <w:tcBorders>
              <w:top w:val="single" w:sz="4" w:space="0" w:color="auto"/>
              <w:left w:val="single" w:sz="4" w:space="0" w:color="auto"/>
              <w:bottom w:val="nil"/>
              <w:right w:val="single" w:sz="4" w:space="0" w:color="auto"/>
            </w:tcBorders>
            <w:shd w:val="clear" w:color="auto" w:fill="D9E2F3" w:themeFill="accent5" w:themeFillTint="33"/>
          </w:tcPr>
          <w:p w14:paraId="50C6E5E2" w14:textId="08E055EA" w:rsidR="00DD48BC" w:rsidRPr="00987C78" w:rsidRDefault="00DD48BC">
            <w:pPr>
              <w:spacing w:line="240" w:lineRule="auto"/>
              <w:rPr>
                <w:b/>
                <w:sz w:val="16"/>
                <w:szCs w:val="16"/>
                <w:lang w:val="en-AU"/>
              </w:rPr>
            </w:pPr>
            <w:bookmarkStart w:id="70" w:name="_Hlk181782086"/>
            <w:r w:rsidRPr="00987C78">
              <w:rPr>
                <w:b/>
                <w:sz w:val="16"/>
                <w:szCs w:val="16"/>
                <w:lang w:val="en-AU"/>
              </w:rPr>
              <w:t>Strategic Action</w:t>
            </w:r>
          </w:p>
        </w:tc>
        <w:tc>
          <w:tcPr>
            <w:tcW w:w="3488" w:type="dxa"/>
            <w:tcBorders>
              <w:top w:val="single" w:sz="4" w:space="0" w:color="auto"/>
              <w:left w:val="single" w:sz="4" w:space="0" w:color="auto"/>
              <w:bottom w:val="nil"/>
              <w:right w:val="single" w:sz="4" w:space="0" w:color="auto"/>
            </w:tcBorders>
            <w:shd w:val="clear" w:color="auto" w:fill="D9E2F3" w:themeFill="accent5" w:themeFillTint="33"/>
          </w:tcPr>
          <w:p w14:paraId="796DE9FD" w14:textId="77777777" w:rsidR="00DD48BC" w:rsidRPr="00987C78" w:rsidRDefault="00DD48BC">
            <w:pPr>
              <w:spacing w:line="240" w:lineRule="auto"/>
              <w:rPr>
                <w:b/>
                <w:sz w:val="16"/>
                <w:szCs w:val="16"/>
                <w:lang w:val="en-AU"/>
              </w:rPr>
            </w:pPr>
            <w:r w:rsidRPr="00987C78">
              <w:rPr>
                <w:b/>
                <w:sz w:val="16"/>
                <w:szCs w:val="16"/>
                <w:lang w:val="en-AU"/>
              </w:rPr>
              <w:t>Activities</w:t>
            </w:r>
          </w:p>
        </w:tc>
        <w:tc>
          <w:tcPr>
            <w:tcW w:w="1134" w:type="dxa"/>
            <w:tcBorders>
              <w:top w:val="single" w:sz="4" w:space="0" w:color="auto"/>
              <w:left w:val="single" w:sz="4" w:space="0" w:color="auto"/>
              <w:bottom w:val="nil"/>
              <w:right w:val="single" w:sz="4" w:space="0" w:color="auto"/>
            </w:tcBorders>
            <w:shd w:val="clear" w:color="auto" w:fill="D9E2F3" w:themeFill="accent5" w:themeFillTint="33"/>
          </w:tcPr>
          <w:p w14:paraId="5768363D" w14:textId="77777777" w:rsidR="00DD48BC" w:rsidRPr="00987C78" w:rsidRDefault="00DD48BC">
            <w:pPr>
              <w:spacing w:line="240" w:lineRule="auto"/>
              <w:rPr>
                <w:b/>
                <w:sz w:val="16"/>
                <w:szCs w:val="16"/>
                <w:lang w:val="en-AU"/>
              </w:rPr>
            </w:pPr>
            <w:r w:rsidRPr="00987C78">
              <w:rPr>
                <w:b/>
                <w:sz w:val="16"/>
                <w:szCs w:val="16"/>
                <w:lang w:val="en-AU"/>
              </w:rPr>
              <w:t xml:space="preserve">Budget &amp; </w:t>
            </w:r>
          </w:p>
          <w:p w14:paraId="46633962" w14:textId="7E989E55" w:rsidR="00DD48BC" w:rsidRPr="00987C78" w:rsidRDefault="00DD48BC">
            <w:pPr>
              <w:spacing w:line="240" w:lineRule="auto"/>
              <w:rPr>
                <w:b/>
                <w:sz w:val="16"/>
                <w:szCs w:val="16"/>
                <w:lang w:val="en-AU"/>
              </w:rPr>
            </w:pPr>
            <w:r w:rsidRPr="00987C78">
              <w:rPr>
                <w:b/>
                <w:sz w:val="16"/>
                <w:szCs w:val="16"/>
                <w:lang w:val="en-AU"/>
              </w:rPr>
              <w:t>Source</w:t>
            </w:r>
          </w:p>
        </w:tc>
        <w:tc>
          <w:tcPr>
            <w:tcW w:w="1984" w:type="dxa"/>
            <w:tcBorders>
              <w:top w:val="single" w:sz="4" w:space="0" w:color="auto"/>
              <w:left w:val="single" w:sz="4" w:space="0" w:color="auto"/>
              <w:bottom w:val="nil"/>
              <w:right w:val="single" w:sz="4" w:space="0" w:color="auto"/>
            </w:tcBorders>
            <w:shd w:val="clear" w:color="auto" w:fill="D9E2F3" w:themeFill="accent5" w:themeFillTint="33"/>
          </w:tcPr>
          <w:p w14:paraId="507287A3" w14:textId="4E85EB91" w:rsidR="00DD48BC" w:rsidRPr="00987C78" w:rsidRDefault="00DD48BC" w:rsidP="008119FA">
            <w:pPr>
              <w:spacing w:line="240" w:lineRule="auto"/>
              <w:jc w:val="center"/>
              <w:rPr>
                <w:b/>
                <w:sz w:val="16"/>
                <w:szCs w:val="16"/>
                <w:lang w:val="en-AU"/>
              </w:rPr>
            </w:pPr>
            <w:r w:rsidRPr="00987C78">
              <w:rPr>
                <w:b/>
                <w:sz w:val="16"/>
                <w:szCs w:val="16"/>
                <w:lang w:val="en-AU"/>
              </w:rPr>
              <w:t>Expected outcomes</w:t>
            </w:r>
          </w:p>
        </w:tc>
        <w:tc>
          <w:tcPr>
            <w:tcW w:w="1843" w:type="dxa"/>
            <w:tcBorders>
              <w:top w:val="single" w:sz="4" w:space="0" w:color="auto"/>
              <w:left w:val="single" w:sz="4" w:space="0" w:color="auto"/>
              <w:bottom w:val="nil"/>
              <w:right w:val="single" w:sz="4" w:space="0" w:color="auto"/>
            </w:tcBorders>
            <w:shd w:val="clear" w:color="auto" w:fill="D9E2F3" w:themeFill="accent5" w:themeFillTint="33"/>
          </w:tcPr>
          <w:p w14:paraId="08B6756A" w14:textId="08648ADC" w:rsidR="00DD48BC" w:rsidRPr="00987C78" w:rsidRDefault="00DD48BC" w:rsidP="008119FA">
            <w:pPr>
              <w:spacing w:line="240" w:lineRule="auto"/>
              <w:jc w:val="center"/>
              <w:rPr>
                <w:b/>
                <w:sz w:val="16"/>
                <w:szCs w:val="16"/>
                <w:lang w:val="en-AU"/>
              </w:rPr>
            </w:pPr>
            <w:r w:rsidRPr="00987C78">
              <w:rPr>
                <w:b/>
                <w:sz w:val="16"/>
                <w:szCs w:val="16"/>
                <w:lang w:val="en-AU"/>
              </w:rPr>
              <w:t>Impact created</w:t>
            </w:r>
          </w:p>
        </w:tc>
        <w:tc>
          <w:tcPr>
            <w:tcW w:w="709" w:type="dxa"/>
            <w:tcBorders>
              <w:top w:val="single" w:sz="4" w:space="0" w:color="auto"/>
              <w:left w:val="single" w:sz="4" w:space="0" w:color="auto"/>
              <w:bottom w:val="single" w:sz="4" w:space="0" w:color="auto"/>
              <w:right w:val="nil"/>
            </w:tcBorders>
            <w:shd w:val="clear" w:color="auto" w:fill="D9E2F3" w:themeFill="accent5" w:themeFillTint="33"/>
            <w:tcMar>
              <w:left w:w="57" w:type="dxa"/>
              <w:right w:w="57" w:type="dxa"/>
            </w:tcMar>
            <w:vAlign w:val="center"/>
          </w:tcPr>
          <w:p w14:paraId="2419DF90" w14:textId="3345C900" w:rsidR="00DD48BC" w:rsidRPr="00987C78" w:rsidRDefault="00DD48BC">
            <w:pPr>
              <w:spacing w:line="240" w:lineRule="auto"/>
              <w:jc w:val="center"/>
              <w:rPr>
                <w:b/>
                <w:sz w:val="16"/>
                <w:szCs w:val="16"/>
                <w:lang w:val="en-AU"/>
              </w:rPr>
            </w:pPr>
            <w:r w:rsidRPr="00987C78">
              <w:rPr>
                <w:b/>
                <w:sz w:val="16"/>
                <w:szCs w:val="16"/>
                <w:lang w:val="en-AU"/>
              </w:rPr>
              <w:t>Timeline</w:t>
            </w:r>
          </w:p>
        </w:tc>
        <w:tc>
          <w:tcPr>
            <w:tcW w:w="709" w:type="dxa"/>
            <w:tcBorders>
              <w:top w:val="single" w:sz="4" w:space="0" w:color="auto"/>
              <w:left w:val="nil"/>
              <w:bottom w:val="single" w:sz="4" w:space="0" w:color="auto"/>
              <w:right w:val="nil"/>
            </w:tcBorders>
            <w:shd w:val="clear" w:color="auto" w:fill="D9E2F3" w:themeFill="accent5" w:themeFillTint="33"/>
            <w:vAlign w:val="center"/>
          </w:tcPr>
          <w:p w14:paraId="0FA26BE9" w14:textId="77777777" w:rsidR="00DD48BC" w:rsidRPr="00987C78" w:rsidRDefault="00DD48BC">
            <w:pPr>
              <w:spacing w:line="240" w:lineRule="auto"/>
              <w:jc w:val="center"/>
              <w:rPr>
                <w:b/>
                <w:sz w:val="16"/>
                <w:szCs w:val="16"/>
                <w:lang w:val="en-AU"/>
              </w:rPr>
            </w:pPr>
          </w:p>
        </w:tc>
        <w:tc>
          <w:tcPr>
            <w:tcW w:w="709" w:type="dxa"/>
            <w:tcBorders>
              <w:top w:val="single" w:sz="4" w:space="0" w:color="auto"/>
              <w:left w:val="nil"/>
              <w:bottom w:val="single" w:sz="4" w:space="0" w:color="auto"/>
              <w:right w:val="nil"/>
            </w:tcBorders>
            <w:shd w:val="clear" w:color="auto" w:fill="D9E2F3" w:themeFill="accent5" w:themeFillTint="33"/>
            <w:vAlign w:val="center"/>
          </w:tcPr>
          <w:p w14:paraId="65127FE4" w14:textId="77777777" w:rsidR="00DD48BC" w:rsidRPr="00987C78" w:rsidRDefault="00DD48BC">
            <w:pPr>
              <w:spacing w:line="240" w:lineRule="auto"/>
              <w:jc w:val="center"/>
              <w:rPr>
                <w:b/>
                <w:sz w:val="16"/>
                <w:szCs w:val="16"/>
                <w:lang w:val="en-AU"/>
              </w:rPr>
            </w:pPr>
          </w:p>
        </w:tc>
        <w:tc>
          <w:tcPr>
            <w:tcW w:w="709" w:type="dxa"/>
            <w:tcBorders>
              <w:top w:val="single" w:sz="4" w:space="0" w:color="auto"/>
              <w:left w:val="nil"/>
              <w:bottom w:val="single" w:sz="4" w:space="0" w:color="auto"/>
              <w:right w:val="nil"/>
            </w:tcBorders>
            <w:shd w:val="clear" w:color="auto" w:fill="D9E2F3" w:themeFill="accent5" w:themeFillTint="33"/>
            <w:vAlign w:val="center"/>
          </w:tcPr>
          <w:p w14:paraId="11C13B27" w14:textId="77777777" w:rsidR="00DD48BC" w:rsidRPr="00987C78" w:rsidRDefault="00DD48BC">
            <w:pPr>
              <w:spacing w:line="240" w:lineRule="auto"/>
              <w:jc w:val="center"/>
              <w:rPr>
                <w:b/>
                <w:sz w:val="16"/>
                <w:szCs w:val="16"/>
                <w:lang w:val="en-AU"/>
              </w:rPr>
            </w:pPr>
          </w:p>
        </w:tc>
        <w:tc>
          <w:tcPr>
            <w:tcW w:w="709" w:type="dxa"/>
            <w:tcBorders>
              <w:top w:val="single" w:sz="4" w:space="0" w:color="auto"/>
              <w:left w:val="nil"/>
              <w:bottom w:val="single" w:sz="4" w:space="0" w:color="auto"/>
              <w:right w:val="single" w:sz="4" w:space="0" w:color="auto"/>
            </w:tcBorders>
            <w:shd w:val="clear" w:color="auto" w:fill="D9E2F3" w:themeFill="accent5" w:themeFillTint="33"/>
            <w:vAlign w:val="center"/>
          </w:tcPr>
          <w:p w14:paraId="08576ABF" w14:textId="4563E375" w:rsidR="00DD48BC" w:rsidRPr="00987C78" w:rsidRDefault="00DD48BC">
            <w:pPr>
              <w:spacing w:line="240" w:lineRule="auto"/>
              <w:jc w:val="center"/>
              <w:rPr>
                <w:b/>
                <w:sz w:val="16"/>
                <w:szCs w:val="16"/>
                <w:lang w:val="en-AU"/>
              </w:rPr>
            </w:pPr>
          </w:p>
        </w:tc>
        <w:tc>
          <w:tcPr>
            <w:tcW w:w="850" w:type="dxa"/>
            <w:tcBorders>
              <w:top w:val="single" w:sz="4" w:space="0" w:color="auto"/>
              <w:left w:val="single" w:sz="4" w:space="0" w:color="auto"/>
              <w:bottom w:val="nil"/>
              <w:right w:val="single" w:sz="4" w:space="0" w:color="auto"/>
            </w:tcBorders>
            <w:shd w:val="clear" w:color="auto" w:fill="D9E2F3" w:themeFill="accent5" w:themeFillTint="33"/>
          </w:tcPr>
          <w:p w14:paraId="21FAC2B6" w14:textId="77777777" w:rsidR="00DD48BC" w:rsidRPr="00987C78" w:rsidRDefault="00DD48BC">
            <w:pPr>
              <w:spacing w:line="240" w:lineRule="auto"/>
              <w:jc w:val="center"/>
              <w:rPr>
                <w:b/>
                <w:sz w:val="16"/>
                <w:szCs w:val="16"/>
                <w:lang w:val="en-AU"/>
              </w:rPr>
            </w:pPr>
            <w:r w:rsidRPr="00987C78">
              <w:rPr>
                <w:b/>
                <w:sz w:val="16"/>
                <w:szCs w:val="16"/>
                <w:lang w:val="en-AU"/>
              </w:rPr>
              <w:t xml:space="preserve">Potential </w:t>
            </w:r>
          </w:p>
          <w:p w14:paraId="0F83ACCE" w14:textId="3F40549C" w:rsidR="00DD48BC" w:rsidRPr="00987C78" w:rsidRDefault="00DD48BC">
            <w:pPr>
              <w:spacing w:line="240" w:lineRule="auto"/>
              <w:jc w:val="center"/>
              <w:rPr>
                <w:b/>
                <w:sz w:val="16"/>
                <w:szCs w:val="16"/>
                <w:lang w:val="en-AU"/>
              </w:rPr>
            </w:pPr>
            <w:r w:rsidRPr="00987C78">
              <w:rPr>
                <w:b/>
                <w:sz w:val="16"/>
                <w:szCs w:val="16"/>
                <w:lang w:val="en-AU"/>
              </w:rPr>
              <w:t>Partners</w:t>
            </w:r>
          </w:p>
        </w:tc>
        <w:tc>
          <w:tcPr>
            <w:tcW w:w="709" w:type="dxa"/>
            <w:tcBorders>
              <w:top w:val="single" w:sz="4" w:space="0" w:color="auto"/>
              <w:left w:val="single" w:sz="4" w:space="0" w:color="auto"/>
              <w:bottom w:val="nil"/>
              <w:right w:val="single" w:sz="4" w:space="0" w:color="auto"/>
            </w:tcBorders>
            <w:shd w:val="clear" w:color="auto" w:fill="D9E2F3" w:themeFill="accent5" w:themeFillTint="33"/>
          </w:tcPr>
          <w:p w14:paraId="7F52E246" w14:textId="77777777" w:rsidR="00DD48BC" w:rsidRPr="00987C78" w:rsidRDefault="00DD48BC">
            <w:pPr>
              <w:spacing w:line="240" w:lineRule="auto"/>
              <w:jc w:val="center"/>
              <w:rPr>
                <w:b/>
                <w:sz w:val="16"/>
                <w:szCs w:val="16"/>
                <w:lang w:val="en-AU"/>
              </w:rPr>
            </w:pPr>
            <w:r w:rsidRPr="00987C78">
              <w:rPr>
                <w:b/>
                <w:sz w:val="16"/>
                <w:szCs w:val="16"/>
                <w:lang w:val="en-AU"/>
              </w:rPr>
              <w:t xml:space="preserve">Lead </w:t>
            </w:r>
          </w:p>
          <w:p w14:paraId="45AEE85E" w14:textId="3E8D4BD5" w:rsidR="00DD48BC" w:rsidRPr="00987C78" w:rsidRDefault="00DD48BC">
            <w:pPr>
              <w:spacing w:line="240" w:lineRule="auto"/>
              <w:jc w:val="center"/>
              <w:rPr>
                <w:b/>
                <w:sz w:val="16"/>
                <w:szCs w:val="16"/>
                <w:lang w:val="en-AU"/>
              </w:rPr>
            </w:pPr>
            <w:r w:rsidRPr="00987C78">
              <w:rPr>
                <w:b/>
                <w:sz w:val="16"/>
                <w:szCs w:val="16"/>
                <w:lang w:val="en-AU"/>
              </w:rPr>
              <w:t>Agency</w:t>
            </w:r>
          </w:p>
        </w:tc>
      </w:tr>
      <w:tr w:rsidR="00DD48BC" w:rsidRPr="00844E1E" w14:paraId="637CDBF7" w14:textId="6215415A" w:rsidTr="00AF763E">
        <w:trPr>
          <w:trHeight w:val="20"/>
          <w:tblHeader/>
        </w:trPr>
        <w:tc>
          <w:tcPr>
            <w:tcW w:w="1615" w:type="dxa"/>
            <w:tcBorders>
              <w:top w:val="nil"/>
              <w:left w:val="single" w:sz="4" w:space="0" w:color="auto"/>
              <w:bottom w:val="single" w:sz="4" w:space="0" w:color="auto"/>
              <w:right w:val="single" w:sz="4" w:space="0" w:color="auto"/>
            </w:tcBorders>
            <w:shd w:val="clear" w:color="auto" w:fill="D9E2F3" w:themeFill="accent5" w:themeFillTint="33"/>
          </w:tcPr>
          <w:p w14:paraId="67321D2C" w14:textId="77777777" w:rsidR="00DD48BC" w:rsidRPr="00987C78" w:rsidRDefault="00DD48BC">
            <w:pPr>
              <w:spacing w:line="240" w:lineRule="auto"/>
              <w:rPr>
                <w:b/>
                <w:sz w:val="16"/>
                <w:szCs w:val="16"/>
                <w:lang w:val="en-AU"/>
              </w:rPr>
            </w:pPr>
          </w:p>
        </w:tc>
        <w:tc>
          <w:tcPr>
            <w:tcW w:w="3488" w:type="dxa"/>
            <w:tcBorders>
              <w:top w:val="nil"/>
              <w:left w:val="single" w:sz="4" w:space="0" w:color="auto"/>
              <w:bottom w:val="single" w:sz="4" w:space="0" w:color="auto"/>
              <w:right w:val="single" w:sz="4" w:space="0" w:color="auto"/>
            </w:tcBorders>
            <w:shd w:val="clear" w:color="auto" w:fill="D9E2F3" w:themeFill="accent5" w:themeFillTint="33"/>
          </w:tcPr>
          <w:p w14:paraId="08960D09" w14:textId="77777777" w:rsidR="00DD48BC" w:rsidRPr="00987C78" w:rsidRDefault="00DD48BC">
            <w:pPr>
              <w:spacing w:line="240" w:lineRule="auto"/>
              <w:rPr>
                <w:b/>
                <w:sz w:val="16"/>
                <w:szCs w:val="16"/>
                <w:lang w:val="en-AU"/>
              </w:rPr>
            </w:pPr>
          </w:p>
        </w:tc>
        <w:tc>
          <w:tcPr>
            <w:tcW w:w="1134" w:type="dxa"/>
            <w:tcBorders>
              <w:top w:val="nil"/>
              <w:left w:val="single" w:sz="4" w:space="0" w:color="auto"/>
              <w:bottom w:val="single" w:sz="4" w:space="0" w:color="auto"/>
              <w:right w:val="single" w:sz="4" w:space="0" w:color="auto"/>
            </w:tcBorders>
            <w:shd w:val="clear" w:color="auto" w:fill="D9E2F3" w:themeFill="accent5" w:themeFillTint="33"/>
          </w:tcPr>
          <w:p w14:paraId="16490889" w14:textId="77777777" w:rsidR="00DD48BC" w:rsidRPr="00987C78" w:rsidRDefault="00DD48BC">
            <w:pPr>
              <w:spacing w:line="240" w:lineRule="auto"/>
              <w:rPr>
                <w:b/>
                <w:sz w:val="16"/>
                <w:szCs w:val="16"/>
                <w:lang w:val="en-AU"/>
              </w:rPr>
            </w:pPr>
          </w:p>
        </w:tc>
        <w:tc>
          <w:tcPr>
            <w:tcW w:w="1984" w:type="dxa"/>
            <w:tcBorders>
              <w:top w:val="nil"/>
              <w:left w:val="single" w:sz="4" w:space="0" w:color="auto"/>
              <w:bottom w:val="single" w:sz="4" w:space="0" w:color="auto"/>
              <w:right w:val="single" w:sz="4" w:space="0" w:color="auto"/>
            </w:tcBorders>
            <w:shd w:val="clear" w:color="auto" w:fill="D9E2F3" w:themeFill="accent5" w:themeFillTint="33"/>
          </w:tcPr>
          <w:p w14:paraId="71BD691E" w14:textId="77777777" w:rsidR="00DD48BC" w:rsidRPr="00987C78" w:rsidRDefault="00DD48BC">
            <w:pPr>
              <w:spacing w:line="240" w:lineRule="auto"/>
              <w:rPr>
                <w:b/>
                <w:sz w:val="16"/>
                <w:szCs w:val="16"/>
                <w:lang w:val="en-AU"/>
              </w:rPr>
            </w:pPr>
          </w:p>
        </w:tc>
        <w:tc>
          <w:tcPr>
            <w:tcW w:w="1843" w:type="dxa"/>
            <w:tcBorders>
              <w:top w:val="nil"/>
              <w:left w:val="single" w:sz="4" w:space="0" w:color="auto"/>
              <w:bottom w:val="single" w:sz="4" w:space="0" w:color="auto"/>
              <w:right w:val="single" w:sz="4" w:space="0" w:color="auto"/>
            </w:tcBorders>
            <w:shd w:val="clear" w:color="auto" w:fill="D9E2F3" w:themeFill="accent5" w:themeFillTint="33"/>
          </w:tcPr>
          <w:p w14:paraId="7F7EC2E5" w14:textId="54CA58CC" w:rsidR="00DD48BC" w:rsidRPr="00987C78" w:rsidRDefault="00DD48BC">
            <w:pPr>
              <w:spacing w:line="240" w:lineRule="auto"/>
              <w:rPr>
                <w:b/>
                <w:sz w:val="16"/>
                <w:szCs w:val="16"/>
                <w:lang w:val="en-AU"/>
              </w:rPr>
            </w:pP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tcMar>
              <w:left w:w="57" w:type="dxa"/>
              <w:right w:w="57" w:type="dxa"/>
            </w:tcMar>
            <w:vAlign w:val="center"/>
          </w:tcPr>
          <w:p w14:paraId="743AC4E0" w14:textId="69BFA789" w:rsidR="00DD48BC" w:rsidRPr="00987C78" w:rsidRDefault="00DD48BC">
            <w:pPr>
              <w:spacing w:line="240" w:lineRule="auto"/>
              <w:jc w:val="center"/>
              <w:rPr>
                <w:b/>
                <w:sz w:val="16"/>
                <w:szCs w:val="16"/>
                <w:lang w:val="en-AU"/>
              </w:rPr>
            </w:pPr>
            <w:r w:rsidRPr="00987C78">
              <w:rPr>
                <w:b/>
                <w:sz w:val="16"/>
                <w:szCs w:val="16"/>
                <w:lang w:val="en-AU"/>
              </w:rPr>
              <w:t>COP19</w:t>
            </w:r>
          </w:p>
          <w:p w14:paraId="513D68A0" w14:textId="0B80768D" w:rsidR="00DD48BC" w:rsidRPr="00987C78" w:rsidRDefault="00DD48BC">
            <w:pPr>
              <w:spacing w:line="240" w:lineRule="auto"/>
              <w:jc w:val="center"/>
              <w:rPr>
                <w:b/>
                <w:sz w:val="16"/>
                <w:szCs w:val="16"/>
                <w:lang w:val="en-AU"/>
              </w:rPr>
            </w:pPr>
            <w:r w:rsidRPr="00987C78">
              <w:rPr>
                <w:b/>
                <w:sz w:val="16"/>
                <w:szCs w:val="16"/>
                <w:lang w:val="en-AU"/>
              </w:rPr>
              <w:t>(2027)</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tcMar>
              <w:left w:w="57" w:type="dxa"/>
              <w:right w:w="57" w:type="dxa"/>
            </w:tcMar>
            <w:vAlign w:val="center"/>
          </w:tcPr>
          <w:p w14:paraId="79A06614" w14:textId="77777777" w:rsidR="00DD48BC" w:rsidRPr="00987C78" w:rsidRDefault="00DD48BC">
            <w:pPr>
              <w:spacing w:line="240" w:lineRule="auto"/>
              <w:jc w:val="center"/>
              <w:rPr>
                <w:b/>
                <w:sz w:val="16"/>
                <w:szCs w:val="16"/>
                <w:lang w:val="en-AU"/>
              </w:rPr>
            </w:pPr>
            <w:r w:rsidRPr="00987C78">
              <w:rPr>
                <w:b/>
                <w:sz w:val="16"/>
                <w:szCs w:val="16"/>
                <w:lang w:val="en-AU"/>
              </w:rPr>
              <w:t>COP20</w:t>
            </w:r>
          </w:p>
          <w:p w14:paraId="3BE3A0C3" w14:textId="6631BFB2" w:rsidR="00DD48BC" w:rsidRPr="00987C78" w:rsidRDefault="00DD48BC">
            <w:pPr>
              <w:spacing w:line="240" w:lineRule="auto"/>
              <w:jc w:val="center"/>
              <w:rPr>
                <w:b/>
                <w:sz w:val="16"/>
                <w:szCs w:val="16"/>
                <w:lang w:val="en-AU"/>
              </w:rPr>
            </w:pPr>
            <w:r w:rsidRPr="00987C78">
              <w:rPr>
                <w:b/>
                <w:sz w:val="16"/>
                <w:szCs w:val="16"/>
                <w:lang w:val="en-AU"/>
              </w:rPr>
              <w:t>(2029)</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tcMar>
              <w:left w:w="57" w:type="dxa"/>
              <w:right w:w="57" w:type="dxa"/>
            </w:tcMar>
            <w:vAlign w:val="center"/>
          </w:tcPr>
          <w:p w14:paraId="79547504" w14:textId="4F0602D1" w:rsidR="00DD48BC" w:rsidRPr="00987C78" w:rsidRDefault="00DD48BC">
            <w:pPr>
              <w:spacing w:line="240" w:lineRule="auto"/>
              <w:jc w:val="center"/>
              <w:rPr>
                <w:b/>
                <w:sz w:val="16"/>
                <w:szCs w:val="16"/>
                <w:lang w:val="en-AU"/>
              </w:rPr>
            </w:pPr>
            <w:r w:rsidRPr="00987C78">
              <w:rPr>
                <w:b/>
                <w:sz w:val="16"/>
                <w:szCs w:val="16"/>
                <w:lang w:val="en-AU"/>
              </w:rPr>
              <w:t>COP21</w:t>
            </w:r>
          </w:p>
          <w:p w14:paraId="269B1C21" w14:textId="314E6E3F" w:rsidR="00DD48BC" w:rsidRPr="00987C78" w:rsidRDefault="00DD48BC">
            <w:pPr>
              <w:spacing w:line="240" w:lineRule="auto"/>
              <w:jc w:val="center"/>
              <w:rPr>
                <w:b/>
                <w:sz w:val="16"/>
                <w:szCs w:val="16"/>
                <w:lang w:val="en-AU"/>
              </w:rPr>
            </w:pPr>
            <w:r w:rsidRPr="00987C78">
              <w:rPr>
                <w:b/>
                <w:sz w:val="16"/>
                <w:szCs w:val="16"/>
                <w:lang w:val="en-AU"/>
              </w:rPr>
              <w:t>(2031)</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tcMar>
              <w:left w:w="57" w:type="dxa"/>
              <w:right w:w="57" w:type="dxa"/>
            </w:tcMar>
            <w:vAlign w:val="center"/>
          </w:tcPr>
          <w:p w14:paraId="76D78BDE" w14:textId="45170831" w:rsidR="00DD48BC" w:rsidRPr="00987C78" w:rsidRDefault="00DD48BC">
            <w:pPr>
              <w:spacing w:line="240" w:lineRule="auto"/>
              <w:jc w:val="center"/>
              <w:rPr>
                <w:b/>
                <w:sz w:val="16"/>
                <w:szCs w:val="16"/>
                <w:lang w:val="en-AU"/>
              </w:rPr>
            </w:pPr>
            <w:r w:rsidRPr="00987C78">
              <w:rPr>
                <w:b/>
                <w:sz w:val="16"/>
                <w:szCs w:val="16"/>
                <w:lang w:val="en-AU"/>
              </w:rPr>
              <w:t>COP22</w:t>
            </w:r>
          </w:p>
          <w:p w14:paraId="2792D5D0" w14:textId="2CB9708C" w:rsidR="00DD48BC" w:rsidRPr="00987C78" w:rsidRDefault="00DD48BC">
            <w:pPr>
              <w:spacing w:line="240" w:lineRule="auto"/>
              <w:jc w:val="center"/>
              <w:rPr>
                <w:b/>
                <w:sz w:val="16"/>
                <w:szCs w:val="16"/>
                <w:lang w:val="en-AU"/>
              </w:rPr>
            </w:pPr>
            <w:r w:rsidRPr="00987C78">
              <w:rPr>
                <w:b/>
                <w:sz w:val="16"/>
                <w:szCs w:val="16"/>
                <w:lang w:val="en-AU"/>
              </w:rPr>
              <w:t>(2033)</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168093BC" w14:textId="265FF58A" w:rsidR="00DD48BC" w:rsidRPr="00987C78" w:rsidRDefault="00DD48BC">
            <w:pPr>
              <w:spacing w:line="240" w:lineRule="auto"/>
              <w:jc w:val="center"/>
              <w:rPr>
                <w:b/>
                <w:sz w:val="16"/>
                <w:szCs w:val="16"/>
                <w:lang w:val="en-AU"/>
              </w:rPr>
            </w:pPr>
            <w:r w:rsidRPr="00987C78">
              <w:rPr>
                <w:b/>
                <w:sz w:val="16"/>
                <w:szCs w:val="16"/>
                <w:lang w:val="en-AU"/>
              </w:rPr>
              <w:t>COP23</w:t>
            </w:r>
          </w:p>
          <w:p w14:paraId="4A2F3234" w14:textId="5A13882A" w:rsidR="00DD48BC" w:rsidRPr="00987C78" w:rsidRDefault="00DD48BC">
            <w:pPr>
              <w:spacing w:line="240" w:lineRule="auto"/>
              <w:jc w:val="center"/>
              <w:rPr>
                <w:b/>
                <w:sz w:val="16"/>
                <w:szCs w:val="16"/>
                <w:lang w:val="en-AU"/>
              </w:rPr>
            </w:pPr>
            <w:r w:rsidRPr="00987C78">
              <w:rPr>
                <w:b/>
                <w:sz w:val="16"/>
                <w:szCs w:val="16"/>
                <w:lang w:val="en-AU"/>
              </w:rPr>
              <w:t>(2035)</w:t>
            </w:r>
          </w:p>
        </w:tc>
        <w:tc>
          <w:tcPr>
            <w:tcW w:w="850" w:type="dxa"/>
            <w:tcBorders>
              <w:top w:val="nil"/>
              <w:left w:val="single" w:sz="4" w:space="0" w:color="auto"/>
              <w:bottom w:val="single" w:sz="4" w:space="0" w:color="auto"/>
              <w:right w:val="single" w:sz="4" w:space="0" w:color="auto"/>
            </w:tcBorders>
            <w:shd w:val="clear" w:color="auto" w:fill="D9E2F3" w:themeFill="accent5" w:themeFillTint="33"/>
          </w:tcPr>
          <w:p w14:paraId="2C4CC9D6" w14:textId="77777777" w:rsidR="00DD48BC" w:rsidRPr="00987C78" w:rsidRDefault="00DD48BC">
            <w:pPr>
              <w:spacing w:line="240" w:lineRule="auto"/>
              <w:jc w:val="center"/>
              <w:rPr>
                <w:b/>
                <w:sz w:val="16"/>
                <w:szCs w:val="16"/>
                <w:lang w:val="en-AU"/>
              </w:rPr>
            </w:pPr>
          </w:p>
        </w:tc>
        <w:tc>
          <w:tcPr>
            <w:tcW w:w="709" w:type="dxa"/>
            <w:tcBorders>
              <w:top w:val="nil"/>
              <w:left w:val="single" w:sz="4" w:space="0" w:color="auto"/>
              <w:bottom w:val="single" w:sz="4" w:space="0" w:color="auto"/>
              <w:right w:val="single" w:sz="4" w:space="0" w:color="auto"/>
            </w:tcBorders>
            <w:shd w:val="clear" w:color="auto" w:fill="D9E2F3" w:themeFill="accent5" w:themeFillTint="33"/>
          </w:tcPr>
          <w:p w14:paraId="6479066A" w14:textId="77777777" w:rsidR="00DD48BC" w:rsidRPr="00987C78" w:rsidRDefault="00DD48BC">
            <w:pPr>
              <w:spacing w:line="240" w:lineRule="auto"/>
              <w:jc w:val="center"/>
              <w:rPr>
                <w:b/>
                <w:sz w:val="16"/>
                <w:szCs w:val="16"/>
                <w:lang w:val="en-AU"/>
              </w:rPr>
            </w:pPr>
          </w:p>
        </w:tc>
      </w:tr>
      <w:bookmarkEnd w:id="70"/>
      <w:tr w:rsidR="003F59B4" w:rsidRPr="00844E1E" w:rsidDel="00DD48BC" w14:paraId="2F7D4B09" w14:textId="2713AD22" w:rsidTr="00AC1D07">
        <w:trPr>
          <w:del w:id="71" w:author="Author"/>
        </w:trPr>
        <w:tc>
          <w:tcPr>
            <w:tcW w:w="15168" w:type="dxa"/>
            <w:gridSpan w:val="12"/>
            <w:tcBorders>
              <w:top w:val="single" w:sz="4" w:space="0" w:color="auto"/>
            </w:tcBorders>
            <w:shd w:val="clear" w:color="auto" w:fill="FFC000" w:themeFill="accent4"/>
          </w:tcPr>
          <w:p w14:paraId="3B0E526F" w14:textId="03A9A5D4" w:rsidR="003F59B4" w:rsidRPr="007F2D5E" w:rsidDel="00DD48BC" w:rsidRDefault="003F59B4" w:rsidP="005C05A9">
            <w:pPr>
              <w:spacing w:line="240" w:lineRule="auto"/>
              <w:rPr>
                <w:del w:id="72" w:author="Author"/>
                <w:rFonts w:eastAsia="Times New Roman"/>
                <w:b/>
                <w:bCs/>
                <w:sz w:val="16"/>
                <w:szCs w:val="16"/>
                <w:lang w:val="en-AU"/>
                <w:rPrChange w:id="73" w:author="Author">
                  <w:rPr>
                    <w:del w:id="74" w:author="Author"/>
                    <w:rFonts w:eastAsia="Times New Roman"/>
                    <w:b/>
                    <w:bCs/>
                    <w:color w:val="000000"/>
                    <w:sz w:val="16"/>
                    <w:szCs w:val="16"/>
                    <w:lang w:val="en-AU"/>
                  </w:rPr>
                </w:rPrChange>
              </w:rPr>
            </w:pPr>
            <w:del w:id="75" w:author="Author">
              <w:r w:rsidRPr="00AC1D07" w:rsidDel="00DD48BC">
                <w:rPr>
                  <w:rFonts w:eastAsia="Times New Roman"/>
                  <w:b/>
                  <w:bCs/>
                  <w:sz w:val="16"/>
                  <w:szCs w:val="16"/>
                  <w:lang w:val="en-AU"/>
                </w:rPr>
                <w:delText>Goal I: Strengthening the Secretariat of the Noumea Convention and its sustainability</w:delText>
              </w:r>
            </w:del>
            <w:ins w:id="76" w:author="Author">
              <w:r w:rsidR="00AC1D07">
                <w:rPr>
                  <w:rFonts w:eastAsia="Times New Roman"/>
                  <w:b/>
                  <w:bCs/>
                  <w:sz w:val="16"/>
                  <w:szCs w:val="16"/>
                  <w:lang w:val="en-AU"/>
                </w:rPr>
                <w:t>e</w:t>
              </w:r>
            </w:ins>
          </w:p>
        </w:tc>
      </w:tr>
      <w:tr w:rsidR="00987C78" w:rsidRPr="00844E1E" w14:paraId="544627D8" w14:textId="77777777" w:rsidTr="00AC1D07">
        <w:trPr>
          <w:trHeight w:val="623"/>
        </w:trPr>
        <w:tc>
          <w:tcPr>
            <w:tcW w:w="1615" w:type="dxa"/>
          </w:tcPr>
          <w:p w14:paraId="01873E56" w14:textId="77777777" w:rsidR="00987C78" w:rsidRPr="00987C78" w:rsidRDefault="00987C78" w:rsidP="00987C78">
            <w:pPr>
              <w:pStyle w:val="ListParagraph"/>
              <w:numPr>
                <w:ilvl w:val="1"/>
                <w:numId w:val="19"/>
              </w:numPr>
              <w:rPr>
                <w:ins w:id="77" w:author="Author"/>
                <w:sz w:val="16"/>
                <w:szCs w:val="16"/>
                <w:lang w:val="en-AU"/>
              </w:rPr>
            </w:pPr>
            <w:commentRangeStart w:id="78"/>
            <w:commentRangeStart w:id="79"/>
            <w:ins w:id="80" w:author="Author">
              <w:r w:rsidRPr="00987C78">
                <w:rPr>
                  <w:sz w:val="16"/>
                  <w:szCs w:val="16"/>
                  <w:lang w:val="en-AU"/>
                </w:rPr>
                <w:t xml:space="preserve">Establish </w:t>
              </w:r>
              <w:commentRangeEnd w:id="78"/>
              <w:r w:rsidR="00E252C2">
                <w:rPr>
                  <w:rStyle w:val="CommentReference"/>
                </w:rPr>
                <w:commentReference w:id="78"/>
              </w:r>
              <w:commentRangeEnd w:id="79"/>
              <w:r w:rsidR="00FB6A9D">
                <w:rPr>
                  <w:rStyle w:val="CommentReference"/>
                </w:rPr>
                <w:commentReference w:id="79"/>
              </w:r>
              <w:r w:rsidRPr="00987C78">
                <w:rPr>
                  <w:sz w:val="16"/>
                  <w:szCs w:val="16"/>
                  <w:lang w:val="en-AU"/>
                </w:rPr>
                <w:t>dedicated Unit for the Noumea Convention within SPREP</w:t>
              </w:r>
            </w:ins>
          </w:p>
          <w:p w14:paraId="63E9AC12" w14:textId="52DABE33" w:rsidR="00987C78" w:rsidRPr="00987C78" w:rsidRDefault="00987C78" w:rsidP="00987C78">
            <w:pPr>
              <w:pStyle w:val="ListParagraph"/>
              <w:tabs>
                <w:tab w:val="left" w:pos="284"/>
              </w:tabs>
              <w:spacing w:line="240" w:lineRule="auto"/>
              <w:ind w:left="360"/>
              <w:rPr>
                <w:sz w:val="16"/>
                <w:szCs w:val="16"/>
                <w:lang w:val="en-AU"/>
              </w:rPr>
            </w:pPr>
          </w:p>
        </w:tc>
        <w:tc>
          <w:tcPr>
            <w:tcW w:w="3488" w:type="dxa"/>
          </w:tcPr>
          <w:p w14:paraId="03929122" w14:textId="28D676F5" w:rsidR="00987C78" w:rsidRDefault="00987C78" w:rsidP="00AC1D07">
            <w:pPr>
              <w:pStyle w:val="ListParagraph1"/>
              <w:framePr w:wrap="around"/>
              <w:numPr>
                <w:ilvl w:val="2"/>
                <w:numId w:val="19"/>
              </w:numPr>
              <w:rPr>
                <w:ins w:id="81" w:author="Author"/>
                <w:color w:val="auto"/>
                <w:sz w:val="16"/>
                <w:szCs w:val="16"/>
              </w:rPr>
            </w:pPr>
            <w:ins w:id="82" w:author="Author">
              <w:r w:rsidRPr="00987C78">
                <w:rPr>
                  <w:color w:val="auto"/>
                  <w:sz w:val="16"/>
                  <w:szCs w:val="16"/>
                </w:rPr>
                <w:t>Develop clear terms of reference to establish a dedicated permanent position within the Secretariat to coordinate and lead the delivery of activities under the Noumea Convention as well as promote its linkages to key regional frameworks</w:t>
              </w:r>
            </w:ins>
          </w:p>
          <w:p w14:paraId="167B0EAD" w14:textId="3CB4EBB2" w:rsidR="00CE7FB8" w:rsidRPr="00987C78" w:rsidRDefault="009C7B91" w:rsidP="00AC1D07">
            <w:pPr>
              <w:pStyle w:val="ListParagraph1"/>
              <w:framePr w:wrap="around"/>
              <w:numPr>
                <w:ilvl w:val="2"/>
                <w:numId w:val="19"/>
              </w:numPr>
              <w:rPr>
                <w:color w:val="auto"/>
                <w:sz w:val="16"/>
                <w:szCs w:val="16"/>
              </w:rPr>
            </w:pPr>
            <w:ins w:id="83" w:author="Author">
              <w:r>
                <w:rPr>
                  <w:color w:val="auto"/>
                  <w:sz w:val="16"/>
                  <w:szCs w:val="16"/>
                </w:rPr>
                <w:t>Long-term funding for the position secured and hiring of personnel</w:t>
              </w:r>
            </w:ins>
          </w:p>
        </w:tc>
        <w:tc>
          <w:tcPr>
            <w:tcW w:w="1134" w:type="dxa"/>
          </w:tcPr>
          <w:p w14:paraId="09EEB80D" w14:textId="77777777" w:rsidR="00987C78" w:rsidRPr="00987C78" w:rsidRDefault="00987C78" w:rsidP="003A21C0">
            <w:pPr>
              <w:spacing w:line="240" w:lineRule="auto"/>
              <w:rPr>
                <w:sz w:val="16"/>
                <w:szCs w:val="16"/>
                <w:lang w:val="en-AU"/>
              </w:rPr>
            </w:pPr>
          </w:p>
        </w:tc>
        <w:tc>
          <w:tcPr>
            <w:tcW w:w="1984" w:type="dxa"/>
          </w:tcPr>
          <w:p w14:paraId="26177CDA" w14:textId="77777777" w:rsidR="00987C78" w:rsidRPr="00987C78" w:rsidRDefault="00987C78" w:rsidP="00C11E37">
            <w:pPr>
              <w:spacing w:line="240" w:lineRule="auto"/>
              <w:rPr>
                <w:sz w:val="16"/>
                <w:szCs w:val="16"/>
                <w:lang w:val="en-AU"/>
              </w:rPr>
            </w:pPr>
          </w:p>
        </w:tc>
        <w:tc>
          <w:tcPr>
            <w:tcW w:w="1843" w:type="dxa"/>
          </w:tcPr>
          <w:p w14:paraId="6E1D7E86" w14:textId="77777777" w:rsidR="00987C78" w:rsidRPr="00987C78" w:rsidRDefault="00987C78" w:rsidP="00C11E37">
            <w:pPr>
              <w:spacing w:line="240" w:lineRule="auto"/>
              <w:rPr>
                <w:sz w:val="16"/>
                <w:szCs w:val="16"/>
                <w:lang w:val="en-AU"/>
              </w:rPr>
            </w:pPr>
          </w:p>
        </w:tc>
        <w:tc>
          <w:tcPr>
            <w:tcW w:w="709" w:type="dxa"/>
            <w:shd w:val="clear" w:color="auto" w:fill="FFFF00"/>
            <w:tcMar>
              <w:left w:w="57" w:type="dxa"/>
              <w:right w:w="57" w:type="dxa"/>
            </w:tcMar>
            <w:vAlign w:val="center"/>
          </w:tcPr>
          <w:p w14:paraId="7C8BD7E2" w14:textId="2D7115DD" w:rsidR="00987C78" w:rsidRPr="00AC1D07" w:rsidRDefault="00987C78">
            <w:pPr>
              <w:spacing w:line="240" w:lineRule="auto"/>
              <w:jc w:val="center"/>
              <w:rPr>
                <w:rFonts w:eastAsia="Times New Roman"/>
                <w:sz w:val="16"/>
                <w:szCs w:val="16"/>
                <w:lang w:val="en-AU"/>
              </w:rPr>
            </w:pPr>
          </w:p>
        </w:tc>
        <w:tc>
          <w:tcPr>
            <w:tcW w:w="709" w:type="dxa"/>
            <w:tcBorders>
              <w:bottom w:val="single" w:sz="4" w:space="0" w:color="auto"/>
            </w:tcBorders>
            <w:shd w:val="clear" w:color="auto" w:fill="auto"/>
            <w:tcMar>
              <w:left w:w="57" w:type="dxa"/>
              <w:right w:w="57" w:type="dxa"/>
            </w:tcMar>
            <w:vAlign w:val="center"/>
          </w:tcPr>
          <w:p w14:paraId="1BE5E706" w14:textId="77777777" w:rsidR="00987C78" w:rsidRPr="00AC1D07" w:rsidRDefault="00987C78">
            <w:pPr>
              <w:spacing w:line="240" w:lineRule="auto"/>
              <w:jc w:val="center"/>
              <w:rPr>
                <w:rFonts w:eastAsia="Times New Roman"/>
                <w:sz w:val="16"/>
                <w:szCs w:val="16"/>
                <w:lang w:val="en-AU"/>
              </w:rPr>
            </w:pPr>
          </w:p>
        </w:tc>
        <w:tc>
          <w:tcPr>
            <w:tcW w:w="709" w:type="dxa"/>
            <w:tcBorders>
              <w:bottom w:val="single" w:sz="4" w:space="0" w:color="auto"/>
            </w:tcBorders>
            <w:shd w:val="clear" w:color="auto" w:fill="auto"/>
            <w:tcMar>
              <w:left w:w="57" w:type="dxa"/>
              <w:right w:w="57" w:type="dxa"/>
            </w:tcMar>
            <w:vAlign w:val="center"/>
          </w:tcPr>
          <w:p w14:paraId="5DDC96A3" w14:textId="77777777" w:rsidR="00987C78" w:rsidRPr="00AC1D07" w:rsidRDefault="00987C78">
            <w:pPr>
              <w:spacing w:line="240" w:lineRule="auto"/>
              <w:jc w:val="center"/>
              <w:rPr>
                <w:rFonts w:eastAsia="Times New Roman"/>
                <w:sz w:val="16"/>
                <w:szCs w:val="16"/>
                <w:lang w:val="en-AU"/>
              </w:rPr>
            </w:pPr>
          </w:p>
        </w:tc>
        <w:tc>
          <w:tcPr>
            <w:tcW w:w="709" w:type="dxa"/>
            <w:tcBorders>
              <w:bottom w:val="single" w:sz="4" w:space="0" w:color="auto"/>
            </w:tcBorders>
            <w:shd w:val="clear" w:color="auto" w:fill="auto"/>
            <w:tcMar>
              <w:left w:w="57" w:type="dxa"/>
              <w:right w:w="57" w:type="dxa"/>
            </w:tcMar>
            <w:vAlign w:val="center"/>
          </w:tcPr>
          <w:p w14:paraId="728BD3AA" w14:textId="77777777" w:rsidR="00987C78" w:rsidRPr="00AC1D07" w:rsidRDefault="00987C78">
            <w:pPr>
              <w:spacing w:line="240" w:lineRule="auto"/>
              <w:jc w:val="center"/>
              <w:rPr>
                <w:rFonts w:eastAsia="Times New Roman"/>
                <w:sz w:val="16"/>
                <w:szCs w:val="16"/>
                <w:lang w:val="en-AU"/>
              </w:rPr>
            </w:pPr>
          </w:p>
        </w:tc>
        <w:tc>
          <w:tcPr>
            <w:tcW w:w="709" w:type="dxa"/>
          </w:tcPr>
          <w:p w14:paraId="79440289" w14:textId="77777777" w:rsidR="00987C78" w:rsidRPr="00AC1D07" w:rsidRDefault="00987C78" w:rsidP="005C05A9">
            <w:pPr>
              <w:spacing w:line="240" w:lineRule="auto"/>
              <w:rPr>
                <w:rFonts w:eastAsia="Times New Roman"/>
                <w:sz w:val="16"/>
                <w:szCs w:val="16"/>
                <w:lang w:val="en-AU"/>
              </w:rPr>
            </w:pPr>
          </w:p>
        </w:tc>
        <w:tc>
          <w:tcPr>
            <w:tcW w:w="850" w:type="dxa"/>
          </w:tcPr>
          <w:p w14:paraId="4122439F" w14:textId="77777777" w:rsidR="00987C78" w:rsidRPr="00AC1D07" w:rsidRDefault="00987C78" w:rsidP="005C05A9">
            <w:pPr>
              <w:spacing w:line="240" w:lineRule="auto"/>
              <w:rPr>
                <w:rFonts w:eastAsia="Times New Roman"/>
                <w:sz w:val="16"/>
                <w:szCs w:val="16"/>
                <w:lang w:val="en-AU"/>
              </w:rPr>
            </w:pPr>
          </w:p>
        </w:tc>
        <w:tc>
          <w:tcPr>
            <w:tcW w:w="709" w:type="dxa"/>
          </w:tcPr>
          <w:p w14:paraId="5A88FC5B" w14:textId="77777777" w:rsidR="00987C78" w:rsidRPr="00AC1D07" w:rsidRDefault="00987C78" w:rsidP="005C05A9">
            <w:pPr>
              <w:spacing w:line="240" w:lineRule="auto"/>
              <w:rPr>
                <w:rFonts w:eastAsia="Times New Roman"/>
                <w:sz w:val="16"/>
                <w:szCs w:val="16"/>
                <w:lang w:val="en-AU"/>
              </w:rPr>
            </w:pPr>
          </w:p>
        </w:tc>
      </w:tr>
      <w:tr w:rsidR="00E910E7" w:rsidRPr="00844E1E" w14:paraId="0FC9588D" w14:textId="11F7FFDB" w:rsidTr="00AC1D07">
        <w:trPr>
          <w:trHeight w:val="623"/>
        </w:trPr>
        <w:tc>
          <w:tcPr>
            <w:tcW w:w="1615" w:type="dxa"/>
            <w:vMerge w:val="restart"/>
          </w:tcPr>
          <w:p w14:paraId="3986EFBD" w14:textId="00623D5E" w:rsidR="00DA7361" w:rsidRPr="00AC1D07" w:rsidRDefault="00DA7361" w:rsidP="00987C78">
            <w:pPr>
              <w:pStyle w:val="ListParagraph"/>
              <w:numPr>
                <w:ilvl w:val="1"/>
                <w:numId w:val="19"/>
              </w:numPr>
              <w:tabs>
                <w:tab w:val="left" w:pos="284"/>
              </w:tabs>
              <w:spacing w:line="240" w:lineRule="auto"/>
              <w:rPr>
                <w:sz w:val="16"/>
                <w:szCs w:val="16"/>
                <w:lang w:val="en-AU"/>
              </w:rPr>
            </w:pPr>
            <w:r w:rsidRPr="00AC1D07">
              <w:rPr>
                <w:sz w:val="16"/>
                <w:szCs w:val="16"/>
                <w:lang w:val="en-AU"/>
              </w:rPr>
              <w:t>Mainstream the Noumea Convention into the new SPREP Strategic Plan</w:t>
            </w:r>
          </w:p>
          <w:p w14:paraId="47934B90" w14:textId="4E8966D3" w:rsidR="007B4332" w:rsidRPr="00987C78" w:rsidRDefault="007B373B" w:rsidP="007B4332">
            <w:pPr>
              <w:tabs>
                <w:tab w:val="left" w:pos="284"/>
              </w:tabs>
              <w:spacing w:line="240" w:lineRule="auto"/>
              <w:contextualSpacing/>
              <w:rPr>
                <w:sz w:val="16"/>
                <w:szCs w:val="16"/>
                <w:lang w:val="en-AU"/>
              </w:rPr>
            </w:pPr>
            <w:r w:rsidRPr="00987C78">
              <w:rPr>
                <w:sz w:val="16"/>
                <w:szCs w:val="16"/>
                <w:highlight w:val="yellow"/>
                <w:lang w:val="en-AU"/>
              </w:rPr>
              <w:t>[Recommendations: 1,2,11,15,16,17,18, 19,]</w:t>
            </w:r>
          </w:p>
          <w:p w14:paraId="7762DC44" w14:textId="77777777" w:rsidR="007B4332" w:rsidRPr="00987C78" w:rsidRDefault="007B4332" w:rsidP="007B4332">
            <w:pPr>
              <w:tabs>
                <w:tab w:val="left" w:pos="284"/>
              </w:tabs>
              <w:spacing w:line="240" w:lineRule="auto"/>
              <w:contextualSpacing/>
              <w:rPr>
                <w:sz w:val="16"/>
                <w:szCs w:val="16"/>
                <w:lang w:val="en-AU"/>
              </w:rPr>
            </w:pPr>
          </w:p>
          <w:p w14:paraId="40C72F35" w14:textId="6A98ED32" w:rsidR="00E910E7" w:rsidRPr="00AC1D07" w:rsidDel="00F83572" w:rsidRDefault="00E910E7" w:rsidP="00DA7361">
            <w:pPr>
              <w:tabs>
                <w:tab w:val="left" w:pos="284"/>
              </w:tabs>
              <w:spacing w:line="240" w:lineRule="auto"/>
              <w:ind w:left="284"/>
              <w:contextualSpacing/>
              <w:rPr>
                <w:del w:id="84" w:author="Author"/>
                <w:sz w:val="16"/>
                <w:szCs w:val="16"/>
                <w:lang w:val="en-AU"/>
              </w:rPr>
            </w:pPr>
            <w:del w:id="85" w:author="Author">
              <w:r w:rsidRPr="00AC1D07" w:rsidDel="00F83572">
                <w:rPr>
                  <w:strike/>
                  <w:sz w:val="16"/>
                  <w:szCs w:val="16"/>
                </w:rPr>
                <w:delText>Integrate the Noumea Convention into the SPREP Strategic Plan 2027-2036 as a shared workplan for that component to</w:delText>
              </w:r>
              <w:r w:rsidRPr="00AC1D07" w:rsidDel="00F83572">
                <w:rPr>
                  <w:sz w:val="16"/>
                  <w:szCs w:val="16"/>
                </w:rPr>
                <w:delText xml:space="preserve"> se</w:delText>
              </w:r>
              <w:r w:rsidRPr="00AC1D07" w:rsidDel="00F83572">
                <w:rPr>
                  <w:strike/>
                  <w:sz w:val="16"/>
                  <w:szCs w:val="16"/>
                </w:rPr>
                <w:delText xml:space="preserve">rve as the Noumea Convention Action Plan. </w:delText>
              </w:r>
            </w:del>
          </w:p>
          <w:p w14:paraId="480F76AF" w14:textId="0A47D960" w:rsidR="00E910E7" w:rsidRPr="00987C78" w:rsidRDefault="00E910E7" w:rsidP="00AC1D07">
            <w:pPr>
              <w:tabs>
                <w:tab w:val="left" w:pos="284"/>
              </w:tabs>
              <w:spacing w:line="240" w:lineRule="auto"/>
              <w:ind w:left="284"/>
              <w:contextualSpacing/>
              <w:rPr>
                <w:sz w:val="16"/>
                <w:szCs w:val="16"/>
                <w:lang w:val="en-AU"/>
              </w:rPr>
            </w:pPr>
          </w:p>
        </w:tc>
        <w:tc>
          <w:tcPr>
            <w:tcW w:w="3488" w:type="dxa"/>
            <w:vMerge w:val="restart"/>
          </w:tcPr>
          <w:p w14:paraId="1AA4053A" w14:textId="77777777" w:rsidR="00F83572" w:rsidRPr="00AC1D07" w:rsidRDefault="00F83572" w:rsidP="00F83572">
            <w:pPr>
              <w:pStyle w:val="ListParagraph1"/>
              <w:framePr w:wrap="around"/>
              <w:numPr>
                <w:ilvl w:val="0"/>
                <w:numId w:val="0"/>
              </w:numPr>
              <w:rPr>
                <w:color w:val="auto"/>
                <w:sz w:val="16"/>
                <w:szCs w:val="16"/>
              </w:rPr>
            </w:pPr>
          </w:p>
          <w:p w14:paraId="21B9E232" w14:textId="4EAAB33C" w:rsidR="00E910E7" w:rsidRPr="00AC1D07" w:rsidRDefault="00E910E7" w:rsidP="008E6FC1">
            <w:pPr>
              <w:pStyle w:val="ListParagraph1"/>
              <w:framePr w:wrap="around"/>
              <w:numPr>
                <w:ilvl w:val="2"/>
                <w:numId w:val="19"/>
              </w:numPr>
              <w:rPr>
                <w:color w:val="auto"/>
                <w:sz w:val="16"/>
                <w:szCs w:val="16"/>
              </w:rPr>
            </w:pPr>
            <w:r w:rsidRPr="00AC1D07">
              <w:rPr>
                <w:color w:val="auto"/>
                <w:sz w:val="16"/>
                <w:szCs w:val="16"/>
              </w:rPr>
              <w:t>Develop and align targets and indicators of the SPREP Strategic Plan and the Noumea Convention</w:t>
            </w:r>
          </w:p>
          <w:p w14:paraId="0B87AA7A" w14:textId="77777777" w:rsidR="008D3AC7" w:rsidRPr="00AC1D07" w:rsidRDefault="008D3AC7" w:rsidP="008D3AC7">
            <w:pPr>
              <w:pStyle w:val="ListParagraph1"/>
              <w:framePr w:wrap="around"/>
              <w:numPr>
                <w:ilvl w:val="0"/>
                <w:numId w:val="0"/>
              </w:numPr>
              <w:ind w:left="454"/>
              <w:rPr>
                <w:color w:val="auto"/>
                <w:sz w:val="16"/>
                <w:szCs w:val="16"/>
              </w:rPr>
            </w:pPr>
          </w:p>
          <w:p w14:paraId="23298346" w14:textId="6BB9C5CF" w:rsidR="008D3AC7" w:rsidRPr="00AC1D07" w:rsidRDefault="008D3AC7" w:rsidP="008E6FC1">
            <w:pPr>
              <w:pStyle w:val="ListParagraph1"/>
              <w:framePr w:wrap="around"/>
              <w:numPr>
                <w:ilvl w:val="2"/>
                <w:numId w:val="19"/>
              </w:numPr>
              <w:rPr>
                <w:color w:val="auto"/>
                <w:sz w:val="16"/>
                <w:szCs w:val="16"/>
              </w:rPr>
            </w:pPr>
            <w:r w:rsidRPr="00AC1D07">
              <w:rPr>
                <w:color w:val="auto"/>
                <w:sz w:val="16"/>
                <w:szCs w:val="16"/>
              </w:rPr>
              <w:t>Noumea Convention activities are reported under the SPREP Annual Report</w:t>
            </w:r>
          </w:p>
          <w:p w14:paraId="1B41E672" w14:textId="77777777" w:rsidR="008D3AC7" w:rsidRPr="00AC1D07" w:rsidRDefault="008D3AC7" w:rsidP="008D3AC7">
            <w:pPr>
              <w:pStyle w:val="ListParagraph1"/>
              <w:framePr w:wrap="around"/>
              <w:numPr>
                <w:ilvl w:val="0"/>
                <w:numId w:val="0"/>
              </w:numPr>
              <w:rPr>
                <w:color w:val="auto"/>
                <w:sz w:val="16"/>
                <w:szCs w:val="16"/>
              </w:rPr>
            </w:pPr>
          </w:p>
          <w:p w14:paraId="155FE0BE" w14:textId="127B42DC" w:rsidR="008D3AC7" w:rsidRPr="00AC1D07" w:rsidRDefault="008D3AC7" w:rsidP="008E6FC1">
            <w:pPr>
              <w:pStyle w:val="ListParagraph1"/>
              <w:framePr w:wrap="around"/>
              <w:numPr>
                <w:ilvl w:val="2"/>
                <w:numId w:val="19"/>
              </w:numPr>
              <w:rPr>
                <w:color w:val="auto"/>
                <w:sz w:val="16"/>
                <w:szCs w:val="16"/>
              </w:rPr>
            </w:pPr>
            <w:r w:rsidRPr="00AC1D07">
              <w:rPr>
                <w:color w:val="auto"/>
                <w:sz w:val="16"/>
                <w:szCs w:val="16"/>
              </w:rPr>
              <w:t>Link and align targets and indicators to other key regional frameworks.</w:t>
            </w:r>
          </w:p>
          <w:p w14:paraId="5EFFC979" w14:textId="77777777" w:rsidR="008D3AC7" w:rsidRPr="00AC1D07" w:rsidRDefault="008D3AC7" w:rsidP="008D3AC7">
            <w:pPr>
              <w:pStyle w:val="ListParagraph"/>
              <w:rPr>
                <w:sz w:val="16"/>
                <w:szCs w:val="16"/>
              </w:rPr>
            </w:pPr>
          </w:p>
          <w:p w14:paraId="52AA0146" w14:textId="2EBBFF0B" w:rsidR="008D3AC7" w:rsidRPr="007F2D5E" w:rsidDel="00987C78" w:rsidRDefault="008D3AC7" w:rsidP="008E6FC1">
            <w:pPr>
              <w:pStyle w:val="ListParagraph1"/>
              <w:framePr w:wrap="around"/>
              <w:numPr>
                <w:ilvl w:val="1"/>
                <w:numId w:val="19"/>
              </w:numPr>
              <w:rPr>
                <w:del w:id="86" w:author="Author"/>
                <w:color w:val="auto"/>
                <w:sz w:val="16"/>
                <w:szCs w:val="16"/>
                <w:rPrChange w:id="87" w:author="Author">
                  <w:rPr>
                    <w:del w:id="88" w:author="Author"/>
                    <w:color w:val="C45911" w:themeColor="accent2" w:themeShade="BF"/>
                    <w:sz w:val="16"/>
                    <w:szCs w:val="16"/>
                  </w:rPr>
                </w:rPrChange>
              </w:rPr>
            </w:pPr>
            <w:del w:id="89" w:author="Author">
              <w:r w:rsidRPr="00AC1D07" w:rsidDel="00987C78">
                <w:rPr>
                  <w:color w:val="auto"/>
                  <w:sz w:val="16"/>
                  <w:szCs w:val="16"/>
                </w:rPr>
                <w:delText>Establish dedicated Unit for the Noumea Convention within SPREP</w:delText>
              </w:r>
            </w:del>
          </w:p>
          <w:p w14:paraId="7E3E93FD" w14:textId="77777777" w:rsidR="006E0C9F" w:rsidRPr="007F2D5E" w:rsidRDefault="006E0C9F" w:rsidP="006E0C9F">
            <w:pPr>
              <w:pStyle w:val="ListParagraph"/>
              <w:rPr>
                <w:sz w:val="16"/>
                <w:szCs w:val="16"/>
                <w:rPrChange w:id="90" w:author="Author">
                  <w:rPr>
                    <w:color w:val="C45911" w:themeColor="accent2" w:themeShade="BF"/>
                    <w:sz w:val="16"/>
                    <w:szCs w:val="16"/>
                  </w:rPr>
                </w:rPrChange>
              </w:rPr>
            </w:pPr>
          </w:p>
          <w:p w14:paraId="17DFC2BD" w14:textId="31AADB4D" w:rsidR="006E0C9F" w:rsidRPr="007F2D5E" w:rsidRDefault="006E0C9F" w:rsidP="008E6FC1">
            <w:pPr>
              <w:pStyle w:val="ListParagraph1"/>
              <w:framePr w:wrap="around"/>
              <w:numPr>
                <w:ilvl w:val="2"/>
                <w:numId w:val="19"/>
              </w:numPr>
              <w:rPr>
                <w:color w:val="auto"/>
                <w:sz w:val="16"/>
                <w:szCs w:val="16"/>
                <w:rPrChange w:id="91" w:author="Author">
                  <w:rPr>
                    <w:color w:val="C45911" w:themeColor="accent2" w:themeShade="BF"/>
                    <w:sz w:val="16"/>
                    <w:szCs w:val="16"/>
                  </w:rPr>
                </w:rPrChange>
              </w:rPr>
            </w:pPr>
            <w:r w:rsidRPr="007F2D5E">
              <w:rPr>
                <w:color w:val="auto"/>
                <w:sz w:val="16"/>
                <w:szCs w:val="16"/>
                <w:rPrChange w:id="92" w:author="Author">
                  <w:rPr>
                    <w:color w:val="C45911" w:themeColor="accent2" w:themeShade="BF"/>
                    <w:sz w:val="16"/>
                    <w:szCs w:val="16"/>
                  </w:rPr>
                </w:rPrChange>
              </w:rPr>
              <w:t>Strengthen internal coordination meetings through existing informal mechanisms (e.g., Ocean Coordination Group)</w:t>
            </w:r>
          </w:p>
          <w:p w14:paraId="4BC5017A" w14:textId="77777777" w:rsidR="006E0C9F" w:rsidRPr="007F2D5E" w:rsidRDefault="006E0C9F" w:rsidP="006E0C9F">
            <w:pPr>
              <w:pStyle w:val="ListParagraph"/>
              <w:rPr>
                <w:sz w:val="16"/>
                <w:szCs w:val="16"/>
                <w:rPrChange w:id="93" w:author="Author">
                  <w:rPr>
                    <w:color w:val="C45911" w:themeColor="accent2" w:themeShade="BF"/>
                    <w:sz w:val="16"/>
                    <w:szCs w:val="16"/>
                  </w:rPr>
                </w:rPrChange>
              </w:rPr>
            </w:pPr>
          </w:p>
          <w:p w14:paraId="7F0DB426" w14:textId="06CF20A4" w:rsidR="006E0C9F" w:rsidRPr="007F2D5E" w:rsidRDefault="006E0C9F" w:rsidP="008E6FC1">
            <w:pPr>
              <w:pStyle w:val="ListParagraph1"/>
              <w:framePr w:wrap="around"/>
              <w:numPr>
                <w:ilvl w:val="2"/>
                <w:numId w:val="19"/>
              </w:numPr>
              <w:rPr>
                <w:color w:val="auto"/>
                <w:sz w:val="16"/>
                <w:szCs w:val="16"/>
                <w:rPrChange w:id="94" w:author="Author">
                  <w:rPr>
                    <w:color w:val="C45911" w:themeColor="accent2" w:themeShade="BF"/>
                    <w:sz w:val="16"/>
                    <w:szCs w:val="16"/>
                  </w:rPr>
                </w:rPrChange>
              </w:rPr>
            </w:pPr>
            <w:r w:rsidRPr="007F2D5E">
              <w:rPr>
                <w:color w:val="auto"/>
                <w:sz w:val="16"/>
                <w:szCs w:val="16"/>
                <w:rPrChange w:id="95" w:author="Author">
                  <w:rPr>
                    <w:color w:val="C45911" w:themeColor="accent2" w:themeShade="BF"/>
                    <w:sz w:val="16"/>
                    <w:szCs w:val="16"/>
                  </w:rPr>
                </w:rPrChange>
              </w:rPr>
              <w:t>The role of Coastal and Marine Ecosystems Advisor (CMEA) explore opportunities to align and work particularly with the Noumea Convention and SPREP programmes</w:t>
            </w:r>
          </w:p>
          <w:p w14:paraId="2B4B294E" w14:textId="77777777" w:rsidR="00E2242C" w:rsidRPr="007F2D5E" w:rsidRDefault="00E2242C" w:rsidP="00E2242C">
            <w:pPr>
              <w:pStyle w:val="ListParagraph"/>
              <w:rPr>
                <w:sz w:val="16"/>
                <w:szCs w:val="16"/>
                <w:rPrChange w:id="96" w:author="Author">
                  <w:rPr>
                    <w:color w:val="C45911" w:themeColor="accent2" w:themeShade="BF"/>
                    <w:sz w:val="16"/>
                    <w:szCs w:val="16"/>
                  </w:rPr>
                </w:rPrChange>
              </w:rPr>
            </w:pPr>
          </w:p>
          <w:p w14:paraId="621A7018" w14:textId="7D5799B6" w:rsidR="00E2242C" w:rsidRPr="00BC621F" w:rsidRDefault="00E2242C" w:rsidP="008E6FC1">
            <w:pPr>
              <w:pStyle w:val="ListParagraph1"/>
              <w:framePr w:wrap="around"/>
              <w:numPr>
                <w:ilvl w:val="2"/>
                <w:numId w:val="19"/>
              </w:numPr>
              <w:rPr>
                <w:color w:val="auto"/>
                <w:sz w:val="16"/>
                <w:szCs w:val="16"/>
              </w:rPr>
            </w:pPr>
            <w:r w:rsidRPr="00BC621F">
              <w:rPr>
                <w:color w:val="auto"/>
                <w:sz w:val="16"/>
                <w:szCs w:val="16"/>
              </w:rPr>
              <w:lastRenderedPageBreak/>
              <w:t xml:space="preserve">The Noumea Convention to be a standalone component of the SPREP Strategic Plan, annual report and side event </w:t>
            </w:r>
          </w:p>
          <w:p w14:paraId="60D0C389" w14:textId="77777777" w:rsidR="008D3AC7" w:rsidRPr="00AC1D07" w:rsidRDefault="008D3AC7" w:rsidP="008D3AC7">
            <w:pPr>
              <w:pStyle w:val="ListParagraph1"/>
              <w:framePr w:wrap="around"/>
              <w:numPr>
                <w:ilvl w:val="0"/>
                <w:numId w:val="0"/>
              </w:numPr>
              <w:ind w:left="454"/>
              <w:rPr>
                <w:color w:val="auto"/>
                <w:sz w:val="16"/>
                <w:szCs w:val="16"/>
              </w:rPr>
            </w:pPr>
          </w:p>
          <w:p w14:paraId="1448FD41" w14:textId="3ED73F40" w:rsidR="00E910E7" w:rsidRPr="00AC1D07" w:rsidRDefault="00513C16" w:rsidP="00B71877">
            <w:pPr>
              <w:pStyle w:val="ListParagraph1"/>
              <w:framePr w:wrap="around"/>
              <w:numPr>
                <w:ilvl w:val="0"/>
                <w:numId w:val="0"/>
              </w:numPr>
              <w:rPr>
                <w:color w:val="auto"/>
                <w:sz w:val="16"/>
                <w:szCs w:val="16"/>
              </w:rPr>
            </w:pPr>
            <w:r w:rsidRPr="00AC1D07">
              <w:rPr>
                <w:color w:val="auto"/>
                <w:sz w:val="16"/>
                <w:szCs w:val="16"/>
              </w:rPr>
              <w:t>*</w:t>
            </w:r>
            <w:proofErr w:type="gramStart"/>
            <w:r w:rsidRPr="00AC1D07">
              <w:rPr>
                <w:color w:val="auto"/>
                <w:sz w:val="16"/>
                <w:szCs w:val="16"/>
              </w:rPr>
              <w:t>align</w:t>
            </w:r>
            <w:proofErr w:type="gramEnd"/>
            <w:r w:rsidRPr="00AC1D07">
              <w:rPr>
                <w:color w:val="auto"/>
                <w:sz w:val="16"/>
                <w:szCs w:val="16"/>
              </w:rPr>
              <w:t xml:space="preserve"> with strategic action 5 – sustainable partnerships</w:t>
            </w:r>
          </w:p>
        </w:tc>
        <w:tc>
          <w:tcPr>
            <w:tcW w:w="1134" w:type="dxa"/>
            <w:vMerge w:val="restart"/>
          </w:tcPr>
          <w:p w14:paraId="02630832" w14:textId="4A8A676B" w:rsidR="00E910E7" w:rsidRPr="00AC1D07" w:rsidRDefault="00E910E7" w:rsidP="003A21C0">
            <w:pPr>
              <w:spacing w:line="240" w:lineRule="auto"/>
              <w:rPr>
                <w:sz w:val="16"/>
                <w:szCs w:val="16"/>
                <w:lang w:val="en-AU"/>
              </w:rPr>
            </w:pPr>
            <w:r w:rsidRPr="00AC1D07">
              <w:rPr>
                <w:sz w:val="16"/>
                <w:szCs w:val="16"/>
                <w:lang w:val="en-AU"/>
              </w:rPr>
              <w:lastRenderedPageBreak/>
              <w:t>Utilise existing resources for development of the SPREP Strategic Plan and the Noumea Convention Secretariat</w:t>
            </w:r>
          </w:p>
          <w:p w14:paraId="388E125C" w14:textId="77777777" w:rsidR="008D3AC7" w:rsidRPr="00AC1D07" w:rsidRDefault="008D3AC7" w:rsidP="003A21C0">
            <w:pPr>
              <w:spacing w:line="240" w:lineRule="auto"/>
              <w:rPr>
                <w:sz w:val="16"/>
                <w:szCs w:val="16"/>
                <w:lang w:val="en-AU"/>
              </w:rPr>
            </w:pPr>
          </w:p>
          <w:p w14:paraId="1D56DCD9" w14:textId="77777777" w:rsidR="008D3AC7" w:rsidRPr="00AC1D07" w:rsidRDefault="008D3AC7" w:rsidP="003A21C0">
            <w:pPr>
              <w:spacing w:line="240" w:lineRule="auto"/>
              <w:rPr>
                <w:sz w:val="16"/>
                <w:szCs w:val="16"/>
                <w:lang w:val="en-AU"/>
              </w:rPr>
            </w:pPr>
          </w:p>
          <w:p w14:paraId="7EE1F774" w14:textId="77777777" w:rsidR="008D3AC7" w:rsidRPr="00AC1D07" w:rsidRDefault="008D3AC7" w:rsidP="003A21C0">
            <w:pPr>
              <w:spacing w:line="240" w:lineRule="auto"/>
              <w:rPr>
                <w:sz w:val="16"/>
                <w:szCs w:val="16"/>
                <w:lang w:val="en-AU"/>
              </w:rPr>
            </w:pPr>
          </w:p>
          <w:p w14:paraId="32EB90ED" w14:textId="77777777" w:rsidR="008D3AC7" w:rsidRPr="00AC1D07" w:rsidRDefault="008D3AC7" w:rsidP="003A21C0">
            <w:pPr>
              <w:spacing w:line="240" w:lineRule="auto"/>
              <w:rPr>
                <w:sz w:val="16"/>
                <w:szCs w:val="16"/>
                <w:lang w:val="en-AU"/>
              </w:rPr>
            </w:pPr>
          </w:p>
          <w:p w14:paraId="79F4EE79" w14:textId="77777777" w:rsidR="008D3AC7" w:rsidRPr="00AC1D07" w:rsidRDefault="008D3AC7" w:rsidP="003A21C0">
            <w:pPr>
              <w:spacing w:line="240" w:lineRule="auto"/>
              <w:rPr>
                <w:sz w:val="16"/>
                <w:szCs w:val="16"/>
                <w:lang w:val="en-AU"/>
              </w:rPr>
            </w:pPr>
          </w:p>
          <w:p w14:paraId="3BBB0B55" w14:textId="00E4DF92" w:rsidR="008D3AC7" w:rsidRPr="00AC1D07" w:rsidRDefault="008D3AC7" w:rsidP="003A21C0">
            <w:pPr>
              <w:spacing w:line="240" w:lineRule="auto"/>
              <w:rPr>
                <w:sz w:val="16"/>
                <w:szCs w:val="16"/>
                <w:lang w:val="en-AU"/>
              </w:rPr>
            </w:pPr>
            <w:r w:rsidRPr="00AC1D07">
              <w:rPr>
                <w:sz w:val="16"/>
                <w:szCs w:val="16"/>
                <w:lang w:val="en-AU"/>
              </w:rPr>
              <w:t>No cost determined</w:t>
            </w:r>
          </w:p>
          <w:p w14:paraId="186114D1" w14:textId="77777777" w:rsidR="006E0C9F" w:rsidRPr="00AC1D07" w:rsidRDefault="006E0C9F" w:rsidP="003A21C0">
            <w:pPr>
              <w:spacing w:line="240" w:lineRule="auto"/>
              <w:rPr>
                <w:sz w:val="16"/>
                <w:szCs w:val="16"/>
                <w:lang w:val="en-AU"/>
              </w:rPr>
            </w:pPr>
          </w:p>
          <w:p w14:paraId="405EAB60" w14:textId="77777777" w:rsidR="006E0C9F" w:rsidRPr="00AC1D07" w:rsidRDefault="006E0C9F" w:rsidP="003A21C0">
            <w:pPr>
              <w:spacing w:line="240" w:lineRule="auto"/>
              <w:rPr>
                <w:sz w:val="16"/>
                <w:szCs w:val="16"/>
                <w:lang w:val="en-AU"/>
              </w:rPr>
            </w:pPr>
          </w:p>
          <w:p w14:paraId="02BC0AD4" w14:textId="77777777" w:rsidR="006E0C9F" w:rsidRPr="00AC1D07" w:rsidRDefault="006E0C9F" w:rsidP="003A21C0">
            <w:pPr>
              <w:spacing w:line="240" w:lineRule="auto"/>
              <w:rPr>
                <w:sz w:val="16"/>
                <w:szCs w:val="16"/>
                <w:lang w:val="en-AU"/>
              </w:rPr>
            </w:pPr>
          </w:p>
          <w:p w14:paraId="036DA1D5" w14:textId="3824DBDD" w:rsidR="006E0C9F" w:rsidRPr="00AC1D07" w:rsidRDefault="006E0C9F" w:rsidP="003A21C0">
            <w:pPr>
              <w:spacing w:line="240" w:lineRule="auto"/>
              <w:rPr>
                <w:sz w:val="16"/>
                <w:szCs w:val="16"/>
                <w:lang w:val="en-AU"/>
              </w:rPr>
            </w:pPr>
            <w:r w:rsidRPr="00AC1D07">
              <w:rPr>
                <w:sz w:val="16"/>
                <w:szCs w:val="16"/>
                <w:lang w:val="en-AU"/>
              </w:rPr>
              <w:t>No cost determined</w:t>
            </w:r>
          </w:p>
          <w:p w14:paraId="49FE58F8" w14:textId="2C3E1AC4" w:rsidR="00E910E7" w:rsidRPr="00BC621F" w:rsidRDefault="00E910E7" w:rsidP="003A21C0">
            <w:pPr>
              <w:spacing w:line="240" w:lineRule="auto"/>
              <w:rPr>
                <w:sz w:val="16"/>
                <w:szCs w:val="16"/>
                <w:lang w:val="en-AU"/>
              </w:rPr>
            </w:pPr>
            <w:r w:rsidRPr="00BC621F">
              <w:rPr>
                <w:sz w:val="16"/>
                <w:szCs w:val="16"/>
                <w:lang w:val="en-AU"/>
              </w:rPr>
              <w:t xml:space="preserve"> </w:t>
            </w:r>
          </w:p>
        </w:tc>
        <w:tc>
          <w:tcPr>
            <w:tcW w:w="1984" w:type="dxa"/>
            <w:vMerge w:val="restart"/>
          </w:tcPr>
          <w:p w14:paraId="72CC084B" w14:textId="69207138" w:rsidR="00E910E7" w:rsidRPr="00BC621F" w:rsidRDefault="00265E5F" w:rsidP="00C11E37">
            <w:pPr>
              <w:spacing w:line="240" w:lineRule="auto"/>
              <w:rPr>
                <w:sz w:val="16"/>
                <w:szCs w:val="16"/>
                <w:lang w:val="en-AU"/>
              </w:rPr>
            </w:pPr>
            <w:r w:rsidRPr="00BC621F">
              <w:rPr>
                <w:sz w:val="16"/>
                <w:szCs w:val="16"/>
                <w:lang w:val="en-AU"/>
              </w:rPr>
              <w:t>Improved connection</w:t>
            </w:r>
            <w:r w:rsidR="006E0C9F" w:rsidRPr="00BC621F">
              <w:rPr>
                <w:sz w:val="16"/>
                <w:szCs w:val="16"/>
                <w:lang w:val="en-AU"/>
              </w:rPr>
              <w:t xml:space="preserve"> and alignment</w:t>
            </w:r>
            <w:r w:rsidRPr="00BC621F">
              <w:rPr>
                <w:sz w:val="16"/>
                <w:szCs w:val="16"/>
                <w:lang w:val="en-AU"/>
              </w:rPr>
              <w:t xml:space="preserve"> between the Noumea Convention activities and SPREP Strategic Plan</w:t>
            </w:r>
          </w:p>
          <w:p w14:paraId="7779C26D" w14:textId="77777777" w:rsidR="00265E5F" w:rsidRPr="00BC621F" w:rsidRDefault="00265E5F" w:rsidP="00C11E37">
            <w:pPr>
              <w:spacing w:line="240" w:lineRule="auto"/>
              <w:rPr>
                <w:sz w:val="16"/>
                <w:szCs w:val="16"/>
                <w:lang w:val="en-AU"/>
              </w:rPr>
            </w:pPr>
          </w:p>
          <w:p w14:paraId="3C3FAB85" w14:textId="505F2801" w:rsidR="00265E5F" w:rsidRPr="00BC621F" w:rsidRDefault="00265E5F" w:rsidP="00C11E37">
            <w:pPr>
              <w:spacing w:line="240" w:lineRule="auto"/>
              <w:rPr>
                <w:sz w:val="16"/>
                <w:szCs w:val="16"/>
                <w:lang w:val="en-AU"/>
              </w:rPr>
            </w:pPr>
            <w:r w:rsidRPr="00BC621F">
              <w:rPr>
                <w:sz w:val="16"/>
                <w:szCs w:val="16"/>
                <w:lang w:val="en-AU"/>
              </w:rPr>
              <w:t>Increased interest to ratify/accede to the Noumea Convention</w:t>
            </w:r>
            <w:ins w:id="97" w:author="Author">
              <w:r w:rsidR="00FE5C8B" w:rsidRPr="00BC621F">
                <w:rPr>
                  <w:sz w:val="16"/>
                  <w:szCs w:val="16"/>
                  <w:lang w:val="en-AU"/>
                </w:rPr>
                <w:t xml:space="preserve">, </w:t>
              </w:r>
              <w:proofErr w:type="gramStart"/>
              <w:r w:rsidR="00FE5C8B" w:rsidRPr="00BC621F">
                <w:rPr>
                  <w:sz w:val="16"/>
                  <w:szCs w:val="16"/>
                  <w:lang w:val="en-AU"/>
                </w:rPr>
                <w:t>as a result of</w:t>
              </w:r>
              <w:proofErr w:type="gramEnd"/>
              <w:r w:rsidR="00FE5C8B" w:rsidRPr="00BC621F">
                <w:rPr>
                  <w:sz w:val="16"/>
                  <w:szCs w:val="16"/>
                  <w:lang w:val="en-AU"/>
                </w:rPr>
                <w:t xml:space="preserve"> clearer linkages between SPREP plan and NC</w:t>
              </w:r>
            </w:ins>
          </w:p>
          <w:p w14:paraId="4409C4E2" w14:textId="77777777" w:rsidR="00265E5F" w:rsidRPr="00BC621F" w:rsidRDefault="00265E5F" w:rsidP="00C11E37">
            <w:pPr>
              <w:spacing w:line="240" w:lineRule="auto"/>
              <w:rPr>
                <w:sz w:val="16"/>
                <w:szCs w:val="16"/>
                <w:lang w:val="en-AU"/>
              </w:rPr>
            </w:pPr>
          </w:p>
          <w:p w14:paraId="452E6B31" w14:textId="7C2C18F7" w:rsidR="00265E5F" w:rsidRPr="00BC621F" w:rsidRDefault="00265E5F" w:rsidP="00C11E37">
            <w:pPr>
              <w:spacing w:line="240" w:lineRule="auto"/>
              <w:rPr>
                <w:sz w:val="16"/>
                <w:szCs w:val="16"/>
                <w:lang w:val="en-AU"/>
              </w:rPr>
            </w:pPr>
            <w:r w:rsidRPr="00BC621F">
              <w:rPr>
                <w:sz w:val="16"/>
                <w:szCs w:val="16"/>
                <w:lang w:val="en-AU"/>
              </w:rPr>
              <w:t>Increased membership of the Noumea Convention</w:t>
            </w:r>
          </w:p>
          <w:p w14:paraId="6B5DEA37" w14:textId="77777777" w:rsidR="008D3AC7" w:rsidRPr="00BC621F" w:rsidRDefault="008D3AC7" w:rsidP="00E910E7">
            <w:pPr>
              <w:spacing w:line="240" w:lineRule="auto"/>
              <w:rPr>
                <w:sz w:val="16"/>
                <w:szCs w:val="16"/>
                <w:lang w:val="en-AU"/>
              </w:rPr>
            </w:pPr>
          </w:p>
          <w:p w14:paraId="1EE0C1F5" w14:textId="77777777" w:rsidR="008D3AC7" w:rsidRPr="00AC1D07" w:rsidRDefault="008D3AC7" w:rsidP="00E910E7">
            <w:pPr>
              <w:spacing w:line="240" w:lineRule="auto"/>
              <w:rPr>
                <w:sz w:val="16"/>
                <w:szCs w:val="16"/>
                <w:lang w:val="en-AU"/>
              </w:rPr>
            </w:pPr>
            <w:r w:rsidRPr="00AC1D07">
              <w:rPr>
                <w:sz w:val="16"/>
                <w:szCs w:val="16"/>
                <w:lang w:val="en-AU"/>
              </w:rPr>
              <w:t>Effective coordination and support</w:t>
            </w:r>
          </w:p>
          <w:p w14:paraId="0099F834" w14:textId="1CA45089" w:rsidR="006E0C9F" w:rsidRPr="00AC1D07" w:rsidRDefault="006E0C9F" w:rsidP="00E910E7">
            <w:pPr>
              <w:spacing w:line="240" w:lineRule="auto"/>
              <w:rPr>
                <w:sz w:val="16"/>
                <w:szCs w:val="16"/>
                <w:lang w:val="en-AU"/>
              </w:rPr>
            </w:pPr>
          </w:p>
        </w:tc>
        <w:tc>
          <w:tcPr>
            <w:tcW w:w="1843" w:type="dxa"/>
            <w:vMerge w:val="restart"/>
          </w:tcPr>
          <w:p w14:paraId="145648FB" w14:textId="599A2DC3" w:rsidR="00E910E7" w:rsidRPr="00AC1D07" w:rsidRDefault="00E910E7" w:rsidP="00C11E37">
            <w:pPr>
              <w:spacing w:line="240" w:lineRule="auto"/>
              <w:rPr>
                <w:sz w:val="16"/>
                <w:szCs w:val="16"/>
                <w:lang w:val="en-AU"/>
              </w:rPr>
            </w:pPr>
            <w:r w:rsidRPr="00AC1D07">
              <w:rPr>
                <w:sz w:val="16"/>
                <w:szCs w:val="16"/>
                <w:lang w:val="en-AU"/>
              </w:rPr>
              <w:t>Better unde</w:t>
            </w:r>
            <w:r w:rsidR="00265E5F" w:rsidRPr="00AC1D07">
              <w:rPr>
                <w:sz w:val="16"/>
                <w:szCs w:val="16"/>
                <w:lang w:val="en-AU"/>
              </w:rPr>
              <w:t xml:space="preserve">rstanding by SPREP </w:t>
            </w:r>
            <w:r w:rsidR="00265E5F" w:rsidRPr="00AC74E1">
              <w:rPr>
                <w:sz w:val="16"/>
                <w:szCs w:val="16"/>
                <w:lang w:val="en-AU"/>
              </w:rPr>
              <w:t>Members and Parties on the value and role of the Noumea</w:t>
            </w:r>
            <w:r w:rsidR="00265E5F" w:rsidRPr="00AC1D07">
              <w:rPr>
                <w:sz w:val="16"/>
                <w:szCs w:val="16"/>
                <w:lang w:val="en-AU"/>
              </w:rPr>
              <w:t xml:space="preserve"> Convention for protection and sustainable use of the Pacific marine environment.</w:t>
            </w:r>
          </w:p>
          <w:p w14:paraId="5EFEDC28" w14:textId="77777777" w:rsidR="00265E5F" w:rsidRPr="00AC1D07" w:rsidRDefault="00265E5F" w:rsidP="00C11E37">
            <w:pPr>
              <w:spacing w:line="240" w:lineRule="auto"/>
              <w:rPr>
                <w:sz w:val="16"/>
                <w:szCs w:val="16"/>
                <w:lang w:val="en-AU"/>
              </w:rPr>
            </w:pPr>
          </w:p>
          <w:p w14:paraId="210E50BA" w14:textId="5E78F6F0" w:rsidR="00265E5F" w:rsidRPr="00AC1D07" w:rsidRDefault="00265E5F" w:rsidP="00C11E37">
            <w:pPr>
              <w:spacing w:line="240" w:lineRule="auto"/>
              <w:rPr>
                <w:sz w:val="16"/>
                <w:szCs w:val="16"/>
                <w:lang w:val="en-AU"/>
              </w:rPr>
            </w:pPr>
            <w:r w:rsidRPr="00AC1D07">
              <w:rPr>
                <w:sz w:val="16"/>
                <w:szCs w:val="16"/>
                <w:lang w:val="en-AU"/>
              </w:rPr>
              <w:t>Better coordination of the Noumea Convention with other key regional frameworks</w:t>
            </w:r>
          </w:p>
          <w:p w14:paraId="5C7D222D" w14:textId="77777777" w:rsidR="008D3AC7" w:rsidRPr="00AC1D07" w:rsidRDefault="008D3AC7" w:rsidP="00C11E37">
            <w:pPr>
              <w:spacing w:line="240" w:lineRule="auto"/>
              <w:rPr>
                <w:sz w:val="16"/>
                <w:szCs w:val="16"/>
                <w:lang w:val="en-AU"/>
              </w:rPr>
            </w:pPr>
          </w:p>
          <w:p w14:paraId="4BD02B3D" w14:textId="5F151C16" w:rsidR="008D3AC7" w:rsidRPr="00AC1D07" w:rsidRDefault="008D3AC7" w:rsidP="00C11E37">
            <w:pPr>
              <w:spacing w:line="240" w:lineRule="auto"/>
              <w:rPr>
                <w:sz w:val="16"/>
                <w:szCs w:val="16"/>
                <w:lang w:val="en-AU"/>
              </w:rPr>
            </w:pPr>
            <w:r w:rsidRPr="00AC1D07">
              <w:rPr>
                <w:sz w:val="16"/>
                <w:szCs w:val="16"/>
                <w:lang w:val="en-AU"/>
              </w:rPr>
              <w:t>Increased visibility</w:t>
            </w:r>
            <w:ins w:id="98" w:author="Author">
              <w:r w:rsidR="003F1AFC" w:rsidRPr="00AC1D07">
                <w:rPr>
                  <w:sz w:val="16"/>
                  <w:szCs w:val="16"/>
                  <w:lang w:val="en-AU"/>
                </w:rPr>
                <w:t xml:space="preserve"> of the Convention within the regional architecture</w:t>
              </w:r>
            </w:ins>
          </w:p>
          <w:p w14:paraId="565C26C4" w14:textId="77777777" w:rsidR="00E910E7" w:rsidRPr="00AC1D07" w:rsidRDefault="00E910E7" w:rsidP="00C11E37">
            <w:pPr>
              <w:spacing w:line="240" w:lineRule="auto"/>
              <w:rPr>
                <w:sz w:val="16"/>
                <w:szCs w:val="16"/>
                <w:lang w:val="en-AU"/>
              </w:rPr>
            </w:pPr>
          </w:p>
          <w:p w14:paraId="4F286CBF" w14:textId="52283013" w:rsidR="00E910E7" w:rsidRPr="00AC1D07" w:rsidRDefault="00E910E7" w:rsidP="00C11E37">
            <w:pPr>
              <w:spacing w:line="240" w:lineRule="auto"/>
              <w:rPr>
                <w:sz w:val="16"/>
                <w:szCs w:val="16"/>
                <w:lang w:val="en-AU"/>
              </w:rPr>
            </w:pPr>
          </w:p>
        </w:tc>
        <w:tc>
          <w:tcPr>
            <w:tcW w:w="709" w:type="dxa"/>
            <w:shd w:val="clear" w:color="auto" w:fill="FFFF00"/>
            <w:tcMar>
              <w:left w:w="57" w:type="dxa"/>
              <w:right w:w="57" w:type="dxa"/>
            </w:tcMar>
            <w:vAlign w:val="center"/>
          </w:tcPr>
          <w:p w14:paraId="7287F889" w14:textId="0A2689D8" w:rsidR="00E910E7" w:rsidRPr="00AC1D07" w:rsidRDefault="00265E5F">
            <w:pPr>
              <w:spacing w:line="240" w:lineRule="auto"/>
              <w:jc w:val="center"/>
              <w:rPr>
                <w:rFonts w:eastAsia="Times New Roman"/>
                <w:sz w:val="16"/>
                <w:szCs w:val="16"/>
                <w:lang w:val="en-AU"/>
              </w:rPr>
            </w:pPr>
            <w:r w:rsidRPr="00AC1D07">
              <w:rPr>
                <w:rFonts w:eastAsia="Times New Roman"/>
                <w:sz w:val="16"/>
                <w:szCs w:val="16"/>
                <w:lang w:val="en-AU"/>
              </w:rPr>
              <w:t xml:space="preserve">Final draft pre-approved by EB in 2026 and tabled at the COP19 </w:t>
            </w:r>
          </w:p>
        </w:tc>
        <w:tc>
          <w:tcPr>
            <w:tcW w:w="709" w:type="dxa"/>
            <w:tcBorders>
              <w:bottom w:val="single" w:sz="4" w:space="0" w:color="auto"/>
            </w:tcBorders>
            <w:shd w:val="clear" w:color="auto" w:fill="auto"/>
            <w:tcMar>
              <w:left w:w="57" w:type="dxa"/>
              <w:right w:w="57" w:type="dxa"/>
            </w:tcMar>
            <w:vAlign w:val="center"/>
          </w:tcPr>
          <w:p w14:paraId="6556975A" w14:textId="77777777" w:rsidR="00E910E7" w:rsidRPr="00AC1D07" w:rsidRDefault="00E910E7">
            <w:pPr>
              <w:spacing w:line="240" w:lineRule="auto"/>
              <w:jc w:val="center"/>
              <w:rPr>
                <w:rFonts w:eastAsia="Times New Roman"/>
                <w:sz w:val="16"/>
                <w:szCs w:val="16"/>
                <w:lang w:val="en-AU"/>
              </w:rPr>
            </w:pPr>
          </w:p>
        </w:tc>
        <w:tc>
          <w:tcPr>
            <w:tcW w:w="709" w:type="dxa"/>
            <w:tcBorders>
              <w:bottom w:val="single" w:sz="4" w:space="0" w:color="auto"/>
            </w:tcBorders>
            <w:shd w:val="clear" w:color="auto" w:fill="auto"/>
            <w:tcMar>
              <w:left w:w="57" w:type="dxa"/>
              <w:right w:w="57" w:type="dxa"/>
            </w:tcMar>
            <w:vAlign w:val="center"/>
          </w:tcPr>
          <w:p w14:paraId="45F95400" w14:textId="77777777" w:rsidR="00E910E7" w:rsidRPr="00AC1D07" w:rsidRDefault="00E910E7">
            <w:pPr>
              <w:spacing w:line="240" w:lineRule="auto"/>
              <w:jc w:val="center"/>
              <w:rPr>
                <w:rFonts w:eastAsia="Times New Roman"/>
                <w:sz w:val="16"/>
                <w:szCs w:val="16"/>
                <w:lang w:val="en-AU"/>
              </w:rPr>
            </w:pPr>
          </w:p>
        </w:tc>
        <w:tc>
          <w:tcPr>
            <w:tcW w:w="709" w:type="dxa"/>
            <w:tcBorders>
              <w:bottom w:val="single" w:sz="4" w:space="0" w:color="auto"/>
            </w:tcBorders>
            <w:shd w:val="clear" w:color="auto" w:fill="auto"/>
            <w:tcMar>
              <w:left w:w="57" w:type="dxa"/>
              <w:right w:w="57" w:type="dxa"/>
            </w:tcMar>
            <w:vAlign w:val="center"/>
          </w:tcPr>
          <w:p w14:paraId="09186AF5" w14:textId="77777777" w:rsidR="00E910E7" w:rsidRPr="00AC1D07" w:rsidRDefault="00E910E7">
            <w:pPr>
              <w:spacing w:line="240" w:lineRule="auto"/>
              <w:jc w:val="center"/>
              <w:rPr>
                <w:rFonts w:eastAsia="Times New Roman"/>
                <w:sz w:val="16"/>
                <w:szCs w:val="16"/>
                <w:lang w:val="en-AU"/>
              </w:rPr>
            </w:pPr>
          </w:p>
        </w:tc>
        <w:tc>
          <w:tcPr>
            <w:tcW w:w="709" w:type="dxa"/>
          </w:tcPr>
          <w:p w14:paraId="66B0D0D6" w14:textId="77777777" w:rsidR="00E910E7" w:rsidRPr="00AC1D07" w:rsidRDefault="00E910E7" w:rsidP="005C05A9">
            <w:pPr>
              <w:spacing w:line="240" w:lineRule="auto"/>
              <w:rPr>
                <w:rFonts w:eastAsia="Times New Roman"/>
                <w:sz w:val="16"/>
                <w:szCs w:val="16"/>
                <w:lang w:val="en-AU"/>
              </w:rPr>
            </w:pPr>
          </w:p>
        </w:tc>
        <w:tc>
          <w:tcPr>
            <w:tcW w:w="850" w:type="dxa"/>
          </w:tcPr>
          <w:p w14:paraId="62AC1D0D" w14:textId="7D5B601F" w:rsidR="00F83572" w:rsidRPr="00AC1D07" w:rsidRDefault="00F83572" w:rsidP="005C05A9">
            <w:pPr>
              <w:spacing w:line="240" w:lineRule="auto"/>
              <w:rPr>
                <w:ins w:id="99" w:author="Author"/>
                <w:rFonts w:eastAsia="Times New Roman"/>
                <w:sz w:val="16"/>
                <w:szCs w:val="16"/>
                <w:lang w:val="en-AU"/>
              </w:rPr>
            </w:pPr>
            <w:ins w:id="100" w:author="Author">
              <w:r w:rsidRPr="00AC1D07">
                <w:rPr>
                  <w:rFonts w:eastAsia="Times New Roman"/>
                  <w:sz w:val="16"/>
                  <w:szCs w:val="16"/>
                  <w:lang w:val="en-AU"/>
                </w:rPr>
                <w:t>Parties</w:t>
              </w:r>
            </w:ins>
          </w:p>
          <w:p w14:paraId="34C350BC" w14:textId="77777777" w:rsidR="00F83572" w:rsidRPr="00AC1D07" w:rsidRDefault="00F83572" w:rsidP="005C05A9">
            <w:pPr>
              <w:spacing w:line="240" w:lineRule="auto"/>
              <w:rPr>
                <w:ins w:id="101" w:author="Author"/>
                <w:rFonts w:eastAsia="Times New Roman"/>
                <w:sz w:val="16"/>
                <w:szCs w:val="16"/>
                <w:lang w:val="en-AU"/>
              </w:rPr>
            </w:pPr>
          </w:p>
          <w:p w14:paraId="5F130E04" w14:textId="2977595D" w:rsidR="00E910E7" w:rsidRPr="00AC1D07" w:rsidRDefault="00E910E7" w:rsidP="005C05A9">
            <w:pPr>
              <w:spacing w:line="240" w:lineRule="auto"/>
              <w:rPr>
                <w:rFonts w:eastAsia="Times New Roman"/>
                <w:sz w:val="16"/>
                <w:szCs w:val="16"/>
                <w:lang w:val="en-AU"/>
              </w:rPr>
            </w:pPr>
            <w:r w:rsidRPr="00AC1D07">
              <w:rPr>
                <w:rFonts w:eastAsia="Times New Roman"/>
                <w:sz w:val="16"/>
                <w:szCs w:val="16"/>
                <w:lang w:val="en-AU"/>
              </w:rPr>
              <w:t>SPREP Members</w:t>
            </w:r>
          </w:p>
          <w:p w14:paraId="1C077DFE" w14:textId="77777777" w:rsidR="00E910E7" w:rsidRPr="00AC1D07" w:rsidRDefault="00E910E7" w:rsidP="005C05A9">
            <w:pPr>
              <w:spacing w:line="240" w:lineRule="auto"/>
              <w:rPr>
                <w:rFonts w:eastAsia="Times New Roman"/>
                <w:sz w:val="16"/>
                <w:szCs w:val="16"/>
                <w:lang w:val="en-AU"/>
              </w:rPr>
            </w:pPr>
          </w:p>
          <w:p w14:paraId="2416C2A5" w14:textId="6B5C93FB" w:rsidR="00E910E7" w:rsidRPr="00AC1D07" w:rsidDel="00F83572" w:rsidRDefault="00E910E7" w:rsidP="005C05A9">
            <w:pPr>
              <w:spacing w:line="240" w:lineRule="auto"/>
              <w:rPr>
                <w:del w:id="102" w:author="Author"/>
                <w:rFonts w:eastAsia="Times New Roman"/>
                <w:sz w:val="16"/>
                <w:szCs w:val="16"/>
                <w:lang w:val="en-AU"/>
              </w:rPr>
            </w:pPr>
            <w:del w:id="103" w:author="Author">
              <w:r w:rsidRPr="00AC1D07" w:rsidDel="00F83572">
                <w:rPr>
                  <w:rFonts w:eastAsia="Times New Roman"/>
                  <w:sz w:val="16"/>
                  <w:szCs w:val="16"/>
                  <w:lang w:val="en-AU"/>
                </w:rPr>
                <w:delText>Secretariat</w:delText>
              </w:r>
              <w:r w:rsidR="00DA7361" w:rsidRPr="00AC1D07" w:rsidDel="00F83572">
                <w:rPr>
                  <w:rFonts w:eastAsia="Times New Roman"/>
                  <w:sz w:val="16"/>
                  <w:szCs w:val="16"/>
                  <w:lang w:val="en-AU"/>
                </w:rPr>
                <w:delText xml:space="preserve"> (SPREP)</w:delText>
              </w:r>
            </w:del>
          </w:p>
          <w:p w14:paraId="6891134E" w14:textId="1168AF05" w:rsidR="00E910E7" w:rsidRPr="00AC1D07" w:rsidDel="00F83572" w:rsidRDefault="00E910E7" w:rsidP="005C05A9">
            <w:pPr>
              <w:spacing w:line="240" w:lineRule="auto"/>
              <w:rPr>
                <w:del w:id="104" w:author="Author"/>
                <w:rFonts w:eastAsia="Times New Roman"/>
                <w:sz w:val="16"/>
                <w:szCs w:val="16"/>
                <w:lang w:val="en-AU"/>
              </w:rPr>
            </w:pPr>
          </w:p>
          <w:p w14:paraId="1CEC8CEA" w14:textId="77777777" w:rsidR="00E910E7" w:rsidRPr="00AC1D07" w:rsidRDefault="00E910E7" w:rsidP="005C05A9">
            <w:pPr>
              <w:spacing w:line="240" w:lineRule="auto"/>
              <w:rPr>
                <w:rFonts w:eastAsia="Times New Roman"/>
                <w:sz w:val="16"/>
                <w:szCs w:val="16"/>
                <w:lang w:val="en-AU"/>
              </w:rPr>
            </w:pPr>
            <w:r w:rsidRPr="00AC1D07">
              <w:rPr>
                <w:rFonts w:eastAsia="Times New Roman"/>
                <w:sz w:val="16"/>
                <w:szCs w:val="16"/>
                <w:lang w:val="en-AU"/>
              </w:rPr>
              <w:t>UNEP</w:t>
            </w:r>
          </w:p>
          <w:p w14:paraId="619BBBB7" w14:textId="77777777" w:rsidR="00265E5F" w:rsidRPr="00AC1D07" w:rsidRDefault="00265E5F" w:rsidP="005C05A9">
            <w:pPr>
              <w:spacing w:line="240" w:lineRule="auto"/>
              <w:rPr>
                <w:rFonts w:eastAsia="Times New Roman"/>
                <w:sz w:val="16"/>
                <w:szCs w:val="16"/>
                <w:lang w:val="en-AU"/>
              </w:rPr>
            </w:pPr>
          </w:p>
          <w:p w14:paraId="12FA2D57" w14:textId="57D78091" w:rsidR="00265E5F" w:rsidRPr="00AC1D07" w:rsidRDefault="00265E5F" w:rsidP="005C05A9">
            <w:pPr>
              <w:spacing w:line="240" w:lineRule="auto"/>
              <w:rPr>
                <w:rFonts w:eastAsia="Times New Roman"/>
                <w:sz w:val="16"/>
                <w:szCs w:val="16"/>
                <w:lang w:val="en-AU"/>
              </w:rPr>
            </w:pPr>
            <w:r w:rsidRPr="00AC1D07">
              <w:rPr>
                <w:rFonts w:eastAsia="Times New Roman"/>
                <w:sz w:val="16"/>
                <w:szCs w:val="16"/>
                <w:lang w:val="en-AU"/>
              </w:rPr>
              <w:t>MEA Secretariats</w:t>
            </w:r>
          </w:p>
        </w:tc>
        <w:tc>
          <w:tcPr>
            <w:tcW w:w="709" w:type="dxa"/>
          </w:tcPr>
          <w:p w14:paraId="721F24E2" w14:textId="25BF67B2" w:rsidR="00E910E7" w:rsidRPr="00AC1D07" w:rsidRDefault="00E910E7" w:rsidP="005C05A9">
            <w:pPr>
              <w:spacing w:line="240" w:lineRule="auto"/>
              <w:rPr>
                <w:rFonts w:eastAsia="Times New Roman"/>
                <w:sz w:val="16"/>
                <w:szCs w:val="16"/>
                <w:lang w:val="en-AU"/>
              </w:rPr>
            </w:pPr>
            <w:r w:rsidRPr="00AC1D07">
              <w:rPr>
                <w:rFonts w:eastAsia="Times New Roman"/>
                <w:sz w:val="16"/>
                <w:szCs w:val="16"/>
                <w:lang w:val="en-AU"/>
              </w:rPr>
              <w:t>SPREP</w:t>
            </w:r>
          </w:p>
        </w:tc>
      </w:tr>
      <w:tr w:rsidR="00E910E7" w:rsidRPr="00844E1E" w14:paraId="078E5A7B" w14:textId="2FD6F860" w:rsidTr="00AF763E">
        <w:trPr>
          <w:trHeight w:val="1622"/>
        </w:trPr>
        <w:tc>
          <w:tcPr>
            <w:tcW w:w="1615" w:type="dxa"/>
            <w:vMerge/>
          </w:tcPr>
          <w:p w14:paraId="3A56DC49" w14:textId="77777777" w:rsidR="00E910E7" w:rsidRPr="00987C78" w:rsidRDefault="00E910E7" w:rsidP="008E6FC1">
            <w:pPr>
              <w:numPr>
                <w:ilvl w:val="0"/>
                <w:numId w:val="19"/>
              </w:numPr>
              <w:tabs>
                <w:tab w:val="left" w:pos="284"/>
              </w:tabs>
              <w:spacing w:line="240" w:lineRule="auto"/>
              <w:ind w:left="284" w:hanging="284"/>
              <w:contextualSpacing/>
              <w:rPr>
                <w:sz w:val="16"/>
                <w:szCs w:val="16"/>
                <w:lang w:val="en-AU"/>
              </w:rPr>
            </w:pPr>
          </w:p>
        </w:tc>
        <w:tc>
          <w:tcPr>
            <w:tcW w:w="3488" w:type="dxa"/>
            <w:vMerge/>
          </w:tcPr>
          <w:p w14:paraId="314DA5CD" w14:textId="0F3D51AA" w:rsidR="00E910E7" w:rsidRPr="007F2D5E" w:rsidRDefault="00E910E7" w:rsidP="008E6FC1">
            <w:pPr>
              <w:pStyle w:val="ListParagraph1"/>
              <w:framePr w:hSpace="0" w:wrap="auto" w:vAnchor="margin" w:xAlign="left" w:yAlign="inline"/>
              <w:numPr>
                <w:ilvl w:val="1"/>
                <w:numId w:val="19"/>
              </w:numPr>
              <w:suppressOverlap w:val="0"/>
              <w:rPr>
                <w:color w:val="auto"/>
                <w:sz w:val="16"/>
                <w:szCs w:val="16"/>
                <w:rPrChange w:id="105" w:author="Author">
                  <w:rPr>
                    <w:sz w:val="16"/>
                    <w:szCs w:val="16"/>
                  </w:rPr>
                </w:rPrChange>
              </w:rPr>
            </w:pPr>
          </w:p>
        </w:tc>
        <w:tc>
          <w:tcPr>
            <w:tcW w:w="1134" w:type="dxa"/>
            <w:vMerge/>
          </w:tcPr>
          <w:p w14:paraId="700016ED" w14:textId="7532F4DD" w:rsidR="00E910E7" w:rsidRPr="00987C78" w:rsidRDefault="00E910E7" w:rsidP="003A21C0">
            <w:pPr>
              <w:spacing w:line="240" w:lineRule="auto"/>
              <w:rPr>
                <w:sz w:val="16"/>
                <w:szCs w:val="16"/>
                <w:lang w:val="en-AU"/>
              </w:rPr>
            </w:pPr>
          </w:p>
        </w:tc>
        <w:tc>
          <w:tcPr>
            <w:tcW w:w="1984" w:type="dxa"/>
            <w:vMerge/>
          </w:tcPr>
          <w:p w14:paraId="26AA2370" w14:textId="5A9C13AD" w:rsidR="00E910E7" w:rsidRPr="00987C78" w:rsidRDefault="00E910E7" w:rsidP="003A21C0">
            <w:pPr>
              <w:spacing w:line="240" w:lineRule="auto"/>
              <w:rPr>
                <w:sz w:val="16"/>
                <w:szCs w:val="16"/>
                <w:lang w:val="en-AU"/>
              </w:rPr>
            </w:pPr>
          </w:p>
        </w:tc>
        <w:tc>
          <w:tcPr>
            <w:tcW w:w="1843" w:type="dxa"/>
            <w:vMerge/>
          </w:tcPr>
          <w:p w14:paraId="0ADE75AE" w14:textId="328B326E" w:rsidR="00E910E7" w:rsidRPr="00987C78" w:rsidRDefault="00E910E7" w:rsidP="003A21C0">
            <w:pPr>
              <w:spacing w:line="240" w:lineRule="auto"/>
              <w:rPr>
                <w:sz w:val="16"/>
                <w:szCs w:val="16"/>
                <w:lang w:val="en-AU"/>
              </w:rPr>
            </w:pPr>
          </w:p>
        </w:tc>
        <w:tc>
          <w:tcPr>
            <w:tcW w:w="709" w:type="dxa"/>
            <w:shd w:val="clear" w:color="auto" w:fill="767171" w:themeFill="background2" w:themeFillShade="80"/>
            <w:tcMar>
              <w:left w:w="57" w:type="dxa"/>
              <w:right w:w="57" w:type="dxa"/>
            </w:tcMar>
            <w:vAlign w:val="center"/>
          </w:tcPr>
          <w:p w14:paraId="05CB4743" w14:textId="77777777" w:rsidR="00E910E7" w:rsidRPr="00BC621F" w:rsidRDefault="00E910E7">
            <w:pPr>
              <w:spacing w:line="240" w:lineRule="auto"/>
              <w:jc w:val="center"/>
              <w:rPr>
                <w:rFonts w:eastAsia="Times New Roman"/>
                <w:sz w:val="16"/>
                <w:szCs w:val="16"/>
                <w:lang w:val="en-AU"/>
              </w:rPr>
            </w:pPr>
          </w:p>
        </w:tc>
        <w:tc>
          <w:tcPr>
            <w:tcW w:w="709" w:type="dxa"/>
            <w:tcBorders>
              <w:bottom w:val="single" w:sz="4" w:space="0" w:color="auto"/>
            </w:tcBorders>
            <w:shd w:val="clear" w:color="auto" w:fill="767171" w:themeFill="background2" w:themeFillShade="80"/>
            <w:tcMar>
              <w:left w:w="57" w:type="dxa"/>
              <w:right w:w="57" w:type="dxa"/>
            </w:tcMar>
            <w:vAlign w:val="center"/>
          </w:tcPr>
          <w:p w14:paraId="627995DA" w14:textId="77777777" w:rsidR="00E910E7" w:rsidRPr="00BC621F" w:rsidRDefault="00E910E7">
            <w:pPr>
              <w:spacing w:line="240" w:lineRule="auto"/>
              <w:jc w:val="center"/>
              <w:rPr>
                <w:rFonts w:eastAsia="Times New Roman"/>
                <w:sz w:val="16"/>
                <w:szCs w:val="16"/>
                <w:lang w:val="en-AU"/>
              </w:rPr>
            </w:pPr>
          </w:p>
        </w:tc>
        <w:tc>
          <w:tcPr>
            <w:tcW w:w="709" w:type="dxa"/>
            <w:tcBorders>
              <w:bottom w:val="single" w:sz="4" w:space="0" w:color="auto"/>
            </w:tcBorders>
            <w:shd w:val="clear" w:color="auto" w:fill="auto"/>
            <w:tcMar>
              <w:left w:w="57" w:type="dxa"/>
              <w:right w:w="57" w:type="dxa"/>
            </w:tcMar>
            <w:vAlign w:val="center"/>
          </w:tcPr>
          <w:p w14:paraId="6D76B518" w14:textId="77777777" w:rsidR="00E910E7" w:rsidRPr="00BC621F" w:rsidRDefault="00E910E7">
            <w:pPr>
              <w:spacing w:line="240" w:lineRule="auto"/>
              <w:jc w:val="center"/>
              <w:rPr>
                <w:rFonts w:eastAsia="Times New Roman"/>
                <w:sz w:val="16"/>
                <w:szCs w:val="16"/>
                <w:lang w:val="en-AU"/>
              </w:rPr>
            </w:pPr>
          </w:p>
        </w:tc>
        <w:tc>
          <w:tcPr>
            <w:tcW w:w="709" w:type="dxa"/>
            <w:tcBorders>
              <w:bottom w:val="single" w:sz="4" w:space="0" w:color="auto"/>
            </w:tcBorders>
            <w:shd w:val="clear" w:color="auto" w:fill="auto"/>
            <w:tcMar>
              <w:left w:w="57" w:type="dxa"/>
              <w:right w:w="57" w:type="dxa"/>
            </w:tcMar>
            <w:vAlign w:val="center"/>
          </w:tcPr>
          <w:p w14:paraId="7E0E3EF2" w14:textId="77777777" w:rsidR="00E910E7" w:rsidRPr="00BC621F" w:rsidRDefault="00E910E7">
            <w:pPr>
              <w:spacing w:line="240" w:lineRule="auto"/>
              <w:jc w:val="center"/>
              <w:rPr>
                <w:rFonts w:eastAsia="Times New Roman"/>
                <w:sz w:val="16"/>
                <w:szCs w:val="16"/>
                <w:lang w:val="en-AU"/>
              </w:rPr>
            </w:pPr>
          </w:p>
        </w:tc>
        <w:tc>
          <w:tcPr>
            <w:tcW w:w="709" w:type="dxa"/>
          </w:tcPr>
          <w:p w14:paraId="03998830" w14:textId="77777777" w:rsidR="00E910E7" w:rsidRPr="00BC621F" w:rsidRDefault="00E910E7">
            <w:pPr>
              <w:spacing w:line="240" w:lineRule="auto"/>
              <w:rPr>
                <w:rFonts w:eastAsia="Times New Roman"/>
                <w:sz w:val="16"/>
                <w:szCs w:val="16"/>
                <w:lang w:val="en-AU"/>
              </w:rPr>
            </w:pPr>
          </w:p>
        </w:tc>
        <w:tc>
          <w:tcPr>
            <w:tcW w:w="850" w:type="dxa"/>
          </w:tcPr>
          <w:p w14:paraId="6492138A" w14:textId="77777777" w:rsidR="00E910E7" w:rsidRPr="00BC621F" w:rsidRDefault="00E910E7">
            <w:pPr>
              <w:spacing w:line="240" w:lineRule="auto"/>
              <w:rPr>
                <w:rFonts w:eastAsia="Times New Roman"/>
                <w:sz w:val="16"/>
                <w:szCs w:val="16"/>
                <w:lang w:val="en-AU"/>
              </w:rPr>
            </w:pPr>
            <w:r w:rsidRPr="00BC621F">
              <w:rPr>
                <w:rFonts w:eastAsia="Times New Roman"/>
                <w:sz w:val="16"/>
                <w:szCs w:val="16"/>
                <w:lang w:val="en-AU"/>
              </w:rPr>
              <w:t>Parties</w:t>
            </w:r>
          </w:p>
          <w:p w14:paraId="6CA9320C" w14:textId="77777777" w:rsidR="00E910E7" w:rsidRPr="00BC621F" w:rsidRDefault="00E910E7">
            <w:pPr>
              <w:spacing w:line="240" w:lineRule="auto"/>
              <w:rPr>
                <w:rFonts w:eastAsia="Times New Roman"/>
                <w:sz w:val="16"/>
                <w:szCs w:val="16"/>
                <w:lang w:val="en-AU"/>
              </w:rPr>
            </w:pPr>
          </w:p>
          <w:p w14:paraId="4F0196A6" w14:textId="77777777" w:rsidR="00E910E7" w:rsidRPr="00BC621F" w:rsidRDefault="00E910E7">
            <w:pPr>
              <w:spacing w:line="240" w:lineRule="auto"/>
              <w:rPr>
                <w:rFonts w:eastAsia="Times New Roman"/>
                <w:sz w:val="16"/>
                <w:szCs w:val="16"/>
                <w:lang w:val="en-AU"/>
              </w:rPr>
            </w:pPr>
            <w:r w:rsidRPr="00BC621F">
              <w:rPr>
                <w:rFonts w:eastAsia="Times New Roman"/>
                <w:sz w:val="16"/>
                <w:szCs w:val="16"/>
                <w:lang w:val="en-AU"/>
              </w:rPr>
              <w:t>SPREP Members</w:t>
            </w:r>
          </w:p>
          <w:p w14:paraId="2DDE8672" w14:textId="77777777" w:rsidR="00E910E7" w:rsidRPr="00BC621F" w:rsidRDefault="00E910E7">
            <w:pPr>
              <w:spacing w:line="240" w:lineRule="auto"/>
              <w:rPr>
                <w:rFonts w:eastAsia="Times New Roman"/>
                <w:sz w:val="16"/>
                <w:szCs w:val="16"/>
                <w:lang w:val="en-AU"/>
              </w:rPr>
            </w:pPr>
          </w:p>
          <w:p w14:paraId="05F98228" w14:textId="77777777" w:rsidR="00E910E7" w:rsidRPr="00BC621F" w:rsidRDefault="00E910E7">
            <w:pPr>
              <w:spacing w:line="240" w:lineRule="auto"/>
              <w:rPr>
                <w:rFonts w:eastAsia="Times New Roman"/>
                <w:sz w:val="16"/>
                <w:szCs w:val="16"/>
                <w:lang w:val="en-AU"/>
              </w:rPr>
            </w:pPr>
            <w:r w:rsidRPr="00BC621F">
              <w:rPr>
                <w:rFonts w:eastAsia="Times New Roman"/>
                <w:sz w:val="16"/>
                <w:szCs w:val="16"/>
                <w:lang w:val="en-AU"/>
              </w:rPr>
              <w:t xml:space="preserve">Partners of the SPREP-led regional </w:t>
            </w:r>
            <w:r w:rsidRPr="00BC621F">
              <w:rPr>
                <w:rFonts w:eastAsia="Times New Roman"/>
                <w:sz w:val="16"/>
                <w:szCs w:val="16"/>
                <w:lang w:val="en-AU"/>
              </w:rPr>
              <w:lastRenderedPageBreak/>
              <w:t>frameworks</w:t>
            </w:r>
          </w:p>
          <w:p w14:paraId="7537519B" w14:textId="78AF6F37" w:rsidR="006E0C9F" w:rsidRPr="00BC621F" w:rsidRDefault="006E0C9F">
            <w:pPr>
              <w:spacing w:line="240" w:lineRule="auto"/>
              <w:rPr>
                <w:rFonts w:eastAsia="Times New Roman"/>
                <w:sz w:val="16"/>
                <w:szCs w:val="16"/>
                <w:lang w:val="en-AU"/>
              </w:rPr>
            </w:pPr>
          </w:p>
        </w:tc>
        <w:tc>
          <w:tcPr>
            <w:tcW w:w="709" w:type="dxa"/>
          </w:tcPr>
          <w:p w14:paraId="5EBAFB94" w14:textId="77777777" w:rsidR="00E910E7" w:rsidRPr="00BC621F" w:rsidRDefault="00E910E7">
            <w:pPr>
              <w:spacing w:line="240" w:lineRule="auto"/>
              <w:rPr>
                <w:rFonts w:eastAsia="Times New Roman"/>
                <w:sz w:val="16"/>
                <w:szCs w:val="16"/>
                <w:lang w:val="en-AU"/>
              </w:rPr>
            </w:pPr>
            <w:r w:rsidRPr="00BC621F">
              <w:rPr>
                <w:rFonts w:eastAsia="Times New Roman"/>
                <w:sz w:val="16"/>
                <w:szCs w:val="16"/>
                <w:lang w:val="en-AU"/>
              </w:rPr>
              <w:lastRenderedPageBreak/>
              <w:t>SPREP</w:t>
            </w:r>
          </w:p>
          <w:p w14:paraId="5DEE287C" w14:textId="77777777" w:rsidR="00E910E7" w:rsidRPr="00BC621F" w:rsidRDefault="00E910E7">
            <w:pPr>
              <w:spacing w:line="240" w:lineRule="auto"/>
              <w:rPr>
                <w:rFonts w:eastAsia="Times New Roman"/>
                <w:sz w:val="16"/>
                <w:szCs w:val="16"/>
                <w:lang w:val="en-AU"/>
              </w:rPr>
            </w:pPr>
          </w:p>
          <w:p w14:paraId="26CCB55F" w14:textId="77777777" w:rsidR="00E910E7" w:rsidRPr="00BC621F" w:rsidRDefault="00E910E7">
            <w:pPr>
              <w:spacing w:line="240" w:lineRule="auto"/>
              <w:rPr>
                <w:rFonts w:eastAsia="Times New Roman"/>
                <w:sz w:val="16"/>
                <w:szCs w:val="16"/>
                <w:lang w:val="en-AU"/>
              </w:rPr>
            </w:pPr>
            <w:r w:rsidRPr="00BC621F">
              <w:rPr>
                <w:rFonts w:eastAsia="Times New Roman"/>
                <w:sz w:val="16"/>
                <w:szCs w:val="16"/>
                <w:lang w:val="en-AU"/>
              </w:rPr>
              <w:t>Parties</w:t>
            </w:r>
          </w:p>
          <w:p w14:paraId="1B99347E" w14:textId="77777777" w:rsidR="00E910E7" w:rsidRPr="00BC621F" w:rsidRDefault="00E910E7">
            <w:pPr>
              <w:spacing w:line="240" w:lineRule="auto"/>
              <w:rPr>
                <w:rFonts w:eastAsia="Times New Roman"/>
                <w:sz w:val="16"/>
                <w:szCs w:val="16"/>
                <w:lang w:val="en-AU"/>
              </w:rPr>
            </w:pPr>
          </w:p>
          <w:p w14:paraId="1DC85C02" w14:textId="77777777" w:rsidR="00E910E7" w:rsidRPr="00BC621F" w:rsidRDefault="00E910E7">
            <w:pPr>
              <w:spacing w:line="240" w:lineRule="auto"/>
              <w:rPr>
                <w:rFonts w:eastAsia="Times New Roman"/>
                <w:sz w:val="16"/>
                <w:szCs w:val="16"/>
                <w:lang w:val="en-AU"/>
              </w:rPr>
            </w:pPr>
            <w:r w:rsidRPr="00BC621F">
              <w:rPr>
                <w:rFonts w:eastAsia="Times New Roman"/>
                <w:sz w:val="16"/>
                <w:szCs w:val="16"/>
                <w:lang w:val="en-AU"/>
              </w:rPr>
              <w:t>National Focal Points</w:t>
            </w:r>
          </w:p>
          <w:p w14:paraId="5351074A" w14:textId="77777777" w:rsidR="006E0C9F" w:rsidRPr="00BC621F" w:rsidRDefault="006E0C9F">
            <w:pPr>
              <w:spacing w:line="240" w:lineRule="auto"/>
              <w:rPr>
                <w:rFonts w:eastAsia="Times New Roman"/>
                <w:sz w:val="16"/>
                <w:szCs w:val="16"/>
                <w:lang w:val="en-AU"/>
              </w:rPr>
            </w:pPr>
          </w:p>
          <w:p w14:paraId="769D55DE" w14:textId="77777777" w:rsidR="006E0C9F" w:rsidRPr="00BC621F" w:rsidRDefault="006E0C9F">
            <w:pPr>
              <w:spacing w:line="240" w:lineRule="auto"/>
              <w:rPr>
                <w:rFonts w:eastAsia="Times New Roman"/>
                <w:sz w:val="16"/>
                <w:szCs w:val="16"/>
                <w:lang w:val="en-AU"/>
              </w:rPr>
            </w:pPr>
          </w:p>
          <w:p w14:paraId="65034188" w14:textId="7E29C339" w:rsidR="006E0C9F" w:rsidRPr="00AC1D07" w:rsidRDefault="006E0C9F">
            <w:pPr>
              <w:spacing w:line="240" w:lineRule="auto"/>
              <w:rPr>
                <w:rFonts w:eastAsia="Times New Roman"/>
                <w:sz w:val="16"/>
                <w:szCs w:val="16"/>
                <w:lang w:val="en-AU"/>
              </w:rPr>
            </w:pPr>
            <w:r w:rsidRPr="00BC621F">
              <w:rPr>
                <w:rFonts w:eastAsia="Times New Roman"/>
                <w:sz w:val="16"/>
                <w:szCs w:val="16"/>
                <w:lang w:val="en-AU"/>
              </w:rPr>
              <w:t xml:space="preserve">Internal SPREP </w:t>
            </w:r>
            <w:r w:rsidRPr="00BC621F">
              <w:rPr>
                <w:rFonts w:eastAsia="Times New Roman"/>
                <w:sz w:val="16"/>
                <w:szCs w:val="16"/>
                <w:lang w:val="en-AU"/>
              </w:rPr>
              <w:lastRenderedPageBreak/>
              <w:t>programmes</w:t>
            </w:r>
          </w:p>
        </w:tc>
      </w:tr>
      <w:tr w:rsidR="00AC1D07" w:rsidRPr="00844E1E" w14:paraId="386C3BD2" w14:textId="77777777" w:rsidTr="00AF763E">
        <w:tc>
          <w:tcPr>
            <w:tcW w:w="1615" w:type="dxa"/>
          </w:tcPr>
          <w:p w14:paraId="7FD34EF3" w14:textId="77777777" w:rsidR="00AC1D07" w:rsidRPr="00AD0349" w:rsidRDefault="00AC1D07" w:rsidP="00AC1D07">
            <w:pPr>
              <w:numPr>
                <w:ilvl w:val="1"/>
                <w:numId w:val="19"/>
              </w:numPr>
              <w:tabs>
                <w:tab w:val="left" w:pos="284"/>
              </w:tabs>
              <w:spacing w:line="240" w:lineRule="auto"/>
              <w:contextualSpacing/>
              <w:rPr>
                <w:ins w:id="106" w:author="Author"/>
                <w:sz w:val="16"/>
                <w:szCs w:val="16"/>
              </w:rPr>
            </w:pPr>
            <w:ins w:id="107" w:author="Author">
              <w:r w:rsidRPr="00AD0349">
                <w:rPr>
                  <w:sz w:val="16"/>
                  <w:szCs w:val="16"/>
                  <w:lang w:val="en-AU"/>
                </w:rPr>
                <w:lastRenderedPageBreak/>
                <w:t>A sustainable financing strategy to ensure a more effective implementation of the Noumea Convention.</w:t>
              </w:r>
            </w:ins>
          </w:p>
          <w:p w14:paraId="1B7728BA" w14:textId="6888C725" w:rsidR="00AC1D07" w:rsidRPr="00AC1D07" w:rsidRDefault="00AC1D07" w:rsidP="00AC1D07">
            <w:pPr>
              <w:numPr>
                <w:ilvl w:val="1"/>
                <w:numId w:val="19"/>
              </w:numPr>
              <w:tabs>
                <w:tab w:val="left" w:pos="284"/>
              </w:tabs>
              <w:spacing w:line="240" w:lineRule="auto"/>
              <w:contextualSpacing/>
              <w:rPr>
                <w:sz w:val="16"/>
                <w:szCs w:val="16"/>
              </w:rPr>
            </w:pPr>
            <w:ins w:id="108" w:author="Author">
              <w:r w:rsidRPr="00987C78">
                <w:rPr>
                  <w:sz w:val="16"/>
                  <w:szCs w:val="16"/>
                  <w:highlight w:val="yellow"/>
                  <w:lang w:val="en-AU"/>
                </w:rPr>
                <w:t>[recomm: 12,13,15,16,17,18]</w:t>
              </w:r>
            </w:ins>
          </w:p>
        </w:tc>
        <w:tc>
          <w:tcPr>
            <w:tcW w:w="3488" w:type="dxa"/>
          </w:tcPr>
          <w:p w14:paraId="624CD4D8" w14:textId="77777777" w:rsidR="00AC1D07" w:rsidRPr="00AD0349" w:rsidRDefault="00AC1D07" w:rsidP="00AC1D07">
            <w:pPr>
              <w:pStyle w:val="ListParagraph1"/>
              <w:framePr w:hSpace="0" w:wrap="auto" w:vAnchor="margin" w:xAlign="left" w:yAlign="inline"/>
              <w:numPr>
                <w:ilvl w:val="2"/>
                <w:numId w:val="19"/>
              </w:numPr>
              <w:suppressOverlap w:val="0"/>
              <w:rPr>
                <w:ins w:id="109" w:author="Author"/>
                <w:color w:val="auto"/>
                <w:sz w:val="16"/>
                <w:szCs w:val="16"/>
              </w:rPr>
            </w:pPr>
            <w:ins w:id="110" w:author="Author">
              <w:r w:rsidRPr="00AD0349">
                <w:rPr>
                  <w:color w:val="auto"/>
                  <w:sz w:val="16"/>
                  <w:szCs w:val="16"/>
                </w:rPr>
                <w:t>Explore all possible linkages with SPREP Sustainable Financing Strategy</w:t>
              </w:r>
            </w:ins>
          </w:p>
          <w:p w14:paraId="388E4CB8" w14:textId="77777777" w:rsidR="00AC1D07" w:rsidRPr="00AD0349" w:rsidRDefault="00AC1D07" w:rsidP="00AC1D07">
            <w:pPr>
              <w:pStyle w:val="ListParagraph1"/>
              <w:framePr w:hSpace="0" w:wrap="auto" w:vAnchor="margin" w:xAlign="left" w:yAlign="inline"/>
              <w:numPr>
                <w:ilvl w:val="0"/>
                <w:numId w:val="0"/>
              </w:numPr>
              <w:ind w:left="454"/>
              <w:suppressOverlap w:val="0"/>
              <w:rPr>
                <w:ins w:id="111" w:author="Author"/>
                <w:color w:val="auto"/>
                <w:sz w:val="16"/>
                <w:szCs w:val="16"/>
              </w:rPr>
            </w:pPr>
          </w:p>
          <w:p w14:paraId="4621F80C" w14:textId="77777777" w:rsidR="00AC1D07" w:rsidRPr="00AD0349" w:rsidRDefault="00AC1D07" w:rsidP="00AC1D07">
            <w:pPr>
              <w:pStyle w:val="ListParagraph1"/>
              <w:framePr w:hSpace="0" w:wrap="auto" w:vAnchor="margin" w:xAlign="left" w:yAlign="inline"/>
              <w:numPr>
                <w:ilvl w:val="2"/>
                <w:numId w:val="19"/>
              </w:numPr>
              <w:suppressOverlap w:val="0"/>
              <w:rPr>
                <w:ins w:id="112" w:author="Author"/>
                <w:color w:val="auto"/>
                <w:sz w:val="16"/>
                <w:szCs w:val="16"/>
              </w:rPr>
            </w:pPr>
            <w:ins w:id="113" w:author="Author">
              <w:r w:rsidRPr="00AD0349">
                <w:rPr>
                  <w:color w:val="auto"/>
                  <w:sz w:val="16"/>
                  <w:szCs w:val="16"/>
                </w:rPr>
                <w:t>Develop the sustainable financial strategy</w:t>
              </w:r>
            </w:ins>
          </w:p>
          <w:p w14:paraId="2035CFF5" w14:textId="77777777" w:rsidR="00AC1D07" w:rsidRPr="00AD0349" w:rsidRDefault="00AC1D07" w:rsidP="00AC1D07">
            <w:pPr>
              <w:pStyle w:val="ListParagraph1"/>
              <w:framePr w:hSpace="0" w:wrap="auto" w:vAnchor="margin" w:xAlign="left" w:yAlign="inline"/>
              <w:numPr>
                <w:ilvl w:val="0"/>
                <w:numId w:val="0"/>
              </w:numPr>
              <w:suppressOverlap w:val="0"/>
              <w:rPr>
                <w:ins w:id="114" w:author="Author"/>
                <w:color w:val="auto"/>
                <w:sz w:val="16"/>
                <w:szCs w:val="16"/>
              </w:rPr>
            </w:pPr>
          </w:p>
          <w:p w14:paraId="4B77BD8C" w14:textId="77777777" w:rsidR="00AC1D07" w:rsidRPr="00AD0349" w:rsidRDefault="00AC1D07" w:rsidP="00AC1D07">
            <w:pPr>
              <w:pStyle w:val="ListParagraph1"/>
              <w:framePr w:hSpace="0" w:wrap="auto" w:vAnchor="margin" w:xAlign="left" w:yAlign="inline"/>
              <w:numPr>
                <w:ilvl w:val="2"/>
                <w:numId w:val="19"/>
              </w:numPr>
              <w:suppressOverlap w:val="0"/>
              <w:rPr>
                <w:ins w:id="115" w:author="Author"/>
                <w:color w:val="auto"/>
                <w:sz w:val="16"/>
                <w:szCs w:val="16"/>
              </w:rPr>
            </w:pPr>
            <w:ins w:id="116" w:author="Author">
              <w:r w:rsidRPr="00AD0349">
                <w:rPr>
                  <w:color w:val="auto"/>
                  <w:sz w:val="16"/>
                  <w:szCs w:val="16"/>
                </w:rPr>
                <w:t>Approach potential donors with proposal for sustainable financial strategy</w:t>
              </w:r>
            </w:ins>
          </w:p>
          <w:p w14:paraId="4BAF9201" w14:textId="77777777" w:rsidR="00AC1D07" w:rsidRPr="00AD0349" w:rsidRDefault="00AC1D07" w:rsidP="00AC1D07">
            <w:pPr>
              <w:pStyle w:val="ListParagraph"/>
              <w:rPr>
                <w:ins w:id="117" w:author="Author"/>
                <w:sz w:val="16"/>
                <w:szCs w:val="16"/>
              </w:rPr>
            </w:pPr>
          </w:p>
          <w:p w14:paraId="29810AA7" w14:textId="77777777" w:rsidR="00AC1D07" w:rsidRPr="00AD0349" w:rsidRDefault="00AC1D07" w:rsidP="00AC1D07">
            <w:pPr>
              <w:pStyle w:val="ListParagraph"/>
              <w:rPr>
                <w:ins w:id="118" w:author="Author"/>
                <w:sz w:val="16"/>
                <w:szCs w:val="16"/>
              </w:rPr>
            </w:pPr>
          </w:p>
          <w:p w14:paraId="56827DC9" w14:textId="77777777" w:rsidR="00AC1D07" w:rsidRPr="00AD0349" w:rsidRDefault="00AC1D07" w:rsidP="00AC1D07">
            <w:pPr>
              <w:pStyle w:val="ListParagraph1"/>
              <w:framePr w:hSpace="0" w:wrap="auto" w:vAnchor="margin" w:xAlign="left" w:yAlign="inline"/>
              <w:numPr>
                <w:ilvl w:val="2"/>
                <w:numId w:val="19"/>
              </w:numPr>
              <w:suppressOverlap w:val="0"/>
              <w:rPr>
                <w:ins w:id="119" w:author="Author"/>
                <w:color w:val="auto"/>
                <w:sz w:val="16"/>
                <w:szCs w:val="16"/>
              </w:rPr>
            </w:pPr>
            <w:ins w:id="120" w:author="Author">
              <w:r w:rsidRPr="00AD0349">
                <w:rPr>
                  <w:color w:val="auto"/>
                  <w:sz w:val="16"/>
                  <w:szCs w:val="16"/>
                </w:rPr>
                <w:t>Identify and consider options for the development of a financial mechanism to support non-Parties to ratify the Noumea Convention</w:t>
              </w:r>
            </w:ins>
          </w:p>
          <w:p w14:paraId="67206F0B" w14:textId="77777777" w:rsidR="00AC1D07" w:rsidRPr="00AD0349" w:rsidRDefault="00AC1D07" w:rsidP="00AC1D07">
            <w:pPr>
              <w:pStyle w:val="ListParagraph"/>
              <w:rPr>
                <w:ins w:id="121" w:author="Author"/>
                <w:sz w:val="16"/>
                <w:szCs w:val="16"/>
              </w:rPr>
            </w:pPr>
          </w:p>
          <w:p w14:paraId="6250EFD5" w14:textId="77777777" w:rsidR="00AC1D07" w:rsidRPr="00AD0349" w:rsidRDefault="00AC1D07" w:rsidP="00AC1D07">
            <w:pPr>
              <w:pStyle w:val="ListParagraph1"/>
              <w:framePr w:hSpace="0" w:wrap="auto" w:vAnchor="margin" w:xAlign="left" w:yAlign="inline"/>
              <w:numPr>
                <w:ilvl w:val="2"/>
                <w:numId w:val="19"/>
              </w:numPr>
              <w:suppressOverlap w:val="0"/>
              <w:rPr>
                <w:ins w:id="122" w:author="Author"/>
                <w:color w:val="auto"/>
                <w:sz w:val="16"/>
                <w:szCs w:val="16"/>
              </w:rPr>
            </w:pPr>
            <w:ins w:id="123" w:author="Author">
              <w:r w:rsidRPr="00AD0349">
                <w:rPr>
                  <w:color w:val="auto"/>
                  <w:sz w:val="16"/>
                  <w:szCs w:val="16"/>
                </w:rPr>
                <w:t>Identify options for increased core funding assistance to the Noumea Convention</w:t>
              </w:r>
            </w:ins>
          </w:p>
          <w:p w14:paraId="560D9B5D" w14:textId="77777777" w:rsidR="00AC1D07" w:rsidRPr="00AD0349" w:rsidRDefault="00AC1D07" w:rsidP="00AC1D07">
            <w:pPr>
              <w:pStyle w:val="ListParagraph"/>
              <w:rPr>
                <w:ins w:id="124" w:author="Author"/>
                <w:sz w:val="16"/>
                <w:szCs w:val="16"/>
              </w:rPr>
            </w:pPr>
          </w:p>
          <w:p w14:paraId="456218A6" w14:textId="630E2895" w:rsidR="00AC1D07" w:rsidRPr="00AC1D07" w:rsidRDefault="00AC1D07" w:rsidP="00AC1D07">
            <w:pPr>
              <w:pStyle w:val="ListParagraph1"/>
              <w:framePr w:hSpace="0" w:wrap="auto" w:vAnchor="margin" w:xAlign="left" w:yAlign="inline"/>
              <w:numPr>
                <w:ilvl w:val="2"/>
                <w:numId w:val="19"/>
              </w:numPr>
              <w:suppressOverlap w:val="0"/>
              <w:rPr>
                <w:color w:val="auto"/>
                <w:sz w:val="16"/>
                <w:szCs w:val="16"/>
              </w:rPr>
            </w:pPr>
            <w:ins w:id="125" w:author="Author">
              <w:r w:rsidRPr="00AD0349">
                <w:rPr>
                  <w:color w:val="auto"/>
                  <w:sz w:val="16"/>
                  <w:szCs w:val="16"/>
                </w:rPr>
                <w:t>*</w:t>
              </w:r>
              <w:proofErr w:type="gramStart"/>
              <w:r w:rsidRPr="00AD0349">
                <w:rPr>
                  <w:color w:val="auto"/>
                  <w:sz w:val="16"/>
                  <w:szCs w:val="16"/>
                </w:rPr>
                <w:t>align</w:t>
              </w:r>
              <w:proofErr w:type="gramEnd"/>
              <w:r w:rsidRPr="00AD0349">
                <w:rPr>
                  <w:color w:val="auto"/>
                  <w:sz w:val="16"/>
                  <w:szCs w:val="16"/>
                </w:rPr>
                <w:t xml:space="preserve"> with strategic action 5 –sustainable partnerships</w:t>
              </w:r>
            </w:ins>
          </w:p>
        </w:tc>
        <w:tc>
          <w:tcPr>
            <w:tcW w:w="1134" w:type="dxa"/>
          </w:tcPr>
          <w:p w14:paraId="3137C840" w14:textId="77777777" w:rsidR="00AC1D07" w:rsidRPr="00AD0349" w:rsidRDefault="00AC1D07" w:rsidP="00AC1D07">
            <w:pPr>
              <w:spacing w:line="240" w:lineRule="auto"/>
              <w:rPr>
                <w:ins w:id="126" w:author="Author"/>
                <w:sz w:val="16"/>
                <w:szCs w:val="16"/>
                <w:lang w:val="en-AU"/>
              </w:rPr>
            </w:pPr>
            <w:ins w:id="127" w:author="Author">
              <w:r w:rsidRPr="00AD0349">
                <w:rPr>
                  <w:sz w:val="16"/>
                  <w:szCs w:val="16"/>
                  <w:lang w:val="en-AU"/>
                </w:rPr>
                <w:t>No cost determined</w:t>
              </w:r>
            </w:ins>
          </w:p>
          <w:p w14:paraId="440A1D36" w14:textId="77777777" w:rsidR="00AC1D07" w:rsidRPr="00AD0349" w:rsidRDefault="00AC1D07" w:rsidP="00AC1D07">
            <w:pPr>
              <w:spacing w:line="240" w:lineRule="auto"/>
              <w:rPr>
                <w:ins w:id="128" w:author="Author"/>
                <w:sz w:val="16"/>
                <w:szCs w:val="16"/>
                <w:lang w:val="en-AU"/>
              </w:rPr>
            </w:pPr>
          </w:p>
          <w:p w14:paraId="530F71EA" w14:textId="77777777" w:rsidR="00AC1D07" w:rsidRPr="00AD0349" w:rsidRDefault="00AC1D07" w:rsidP="00AC1D07">
            <w:pPr>
              <w:spacing w:line="240" w:lineRule="auto"/>
              <w:rPr>
                <w:ins w:id="129" w:author="Author"/>
                <w:sz w:val="16"/>
                <w:szCs w:val="16"/>
                <w:lang w:val="en-AU"/>
              </w:rPr>
            </w:pPr>
          </w:p>
          <w:p w14:paraId="1291FAEC" w14:textId="77777777" w:rsidR="00AC1D07" w:rsidRPr="00AD0349" w:rsidRDefault="00AC1D07" w:rsidP="00AC1D07">
            <w:pPr>
              <w:spacing w:line="240" w:lineRule="auto"/>
              <w:rPr>
                <w:ins w:id="130" w:author="Author"/>
                <w:sz w:val="16"/>
                <w:szCs w:val="16"/>
                <w:lang w:val="en-AU"/>
              </w:rPr>
            </w:pPr>
          </w:p>
          <w:p w14:paraId="0553EC35" w14:textId="77777777" w:rsidR="00AC1D07" w:rsidRPr="00AD0349" w:rsidRDefault="00AC1D07" w:rsidP="00AC1D07">
            <w:pPr>
              <w:spacing w:line="240" w:lineRule="auto"/>
              <w:rPr>
                <w:ins w:id="131" w:author="Author"/>
                <w:sz w:val="16"/>
                <w:szCs w:val="16"/>
                <w:lang w:val="en-AU"/>
              </w:rPr>
            </w:pPr>
          </w:p>
          <w:p w14:paraId="7F9950C4" w14:textId="77777777" w:rsidR="00AC1D07" w:rsidRPr="00AD0349" w:rsidRDefault="00AC1D07" w:rsidP="00AC1D07">
            <w:pPr>
              <w:spacing w:line="240" w:lineRule="auto"/>
              <w:rPr>
                <w:ins w:id="132" w:author="Author"/>
                <w:sz w:val="16"/>
                <w:szCs w:val="16"/>
                <w:lang w:val="en-AU"/>
              </w:rPr>
            </w:pPr>
          </w:p>
          <w:p w14:paraId="37BC7327" w14:textId="77777777" w:rsidR="00AC1D07" w:rsidRPr="00AD0349" w:rsidRDefault="00AC1D07" w:rsidP="00AC1D07">
            <w:pPr>
              <w:spacing w:line="240" w:lineRule="auto"/>
              <w:rPr>
                <w:ins w:id="133" w:author="Author"/>
                <w:sz w:val="16"/>
                <w:szCs w:val="16"/>
                <w:lang w:val="en-AU"/>
              </w:rPr>
            </w:pPr>
          </w:p>
          <w:p w14:paraId="539A7410" w14:textId="77777777" w:rsidR="00AC1D07" w:rsidRPr="00AD0349" w:rsidRDefault="00AC1D07" w:rsidP="00AC1D07">
            <w:pPr>
              <w:spacing w:line="240" w:lineRule="auto"/>
              <w:rPr>
                <w:ins w:id="134" w:author="Author"/>
                <w:sz w:val="16"/>
                <w:szCs w:val="16"/>
                <w:lang w:val="en-AU"/>
              </w:rPr>
            </w:pPr>
          </w:p>
          <w:p w14:paraId="67635BEF" w14:textId="77777777" w:rsidR="00AC1D07" w:rsidRPr="00AD0349" w:rsidRDefault="00AC1D07" w:rsidP="00AC1D07">
            <w:pPr>
              <w:spacing w:line="240" w:lineRule="auto"/>
              <w:rPr>
                <w:ins w:id="135" w:author="Author"/>
                <w:sz w:val="16"/>
                <w:szCs w:val="16"/>
                <w:lang w:val="en-AU"/>
              </w:rPr>
            </w:pPr>
          </w:p>
          <w:p w14:paraId="69CABCA8" w14:textId="77777777" w:rsidR="00AC1D07" w:rsidRPr="00AD0349" w:rsidRDefault="00AC1D07" w:rsidP="00AC1D07">
            <w:pPr>
              <w:spacing w:line="240" w:lineRule="auto"/>
              <w:rPr>
                <w:ins w:id="136" w:author="Author"/>
                <w:sz w:val="16"/>
                <w:szCs w:val="16"/>
                <w:lang w:val="en-AU"/>
              </w:rPr>
            </w:pPr>
          </w:p>
          <w:p w14:paraId="21B47B42" w14:textId="77777777" w:rsidR="00AC1D07" w:rsidRPr="00AD0349" w:rsidRDefault="00AC1D07" w:rsidP="00AC1D07">
            <w:pPr>
              <w:spacing w:line="240" w:lineRule="auto"/>
              <w:rPr>
                <w:ins w:id="137" w:author="Author"/>
                <w:sz w:val="16"/>
                <w:szCs w:val="16"/>
                <w:lang w:val="en-AU"/>
              </w:rPr>
            </w:pPr>
          </w:p>
          <w:p w14:paraId="23E960FB" w14:textId="77777777" w:rsidR="00AC1D07" w:rsidRPr="00AD0349" w:rsidRDefault="00AC1D07" w:rsidP="00AC1D07">
            <w:pPr>
              <w:spacing w:line="240" w:lineRule="auto"/>
              <w:rPr>
                <w:ins w:id="138" w:author="Author"/>
                <w:sz w:val="16"/>
                <w:szCs w:val="16"/>
                <w:lang w:val="en-AU"/>
              </w:rPr>
            </w:pPr>
          </w:p>
          <w:p w14:paraId="4B3A3408" w14:textId="77777777" w:rsidR="00AC1D07" w:rsidRPr="00AD0349" w:rsidRDefault="00AC1D07" w:rsidP="00AC1D07">
            <w:pPr>
              <w:spacing w:line="240" w:lineRule="auto"/>
              <w:rPr>
                <w:ins w:id="139" w:author="Author"/>
                <w:sz w:val="16"/>
                <w:szCs w:val="16"/>
                <w:lang w:val="en-AU"/>
              </w:rPr>
            </w:pPr>
            <w:ins w:id="140" w:author="Author">
              <w:r w:rsidRPr="00AD0349">
                <w:rPr>
                  <w:sz w:val="16"/>
                  <w:szCs w:val="16"/>
                  <w:lang w:val="en-AU"/>
                </w:rPr>
                <w:t>Current extra-budgetary multi-year contributions</w:t>
              </w:r>
            </w:ins>
          </w:p>
          <w:p w14:paraId="12EAEF40" w14:textId="77777777" w:rsidR="00AC1D07" w:rsidRPr="00AD0349" w:rsidRDefault="00AC1D07" w:rsidP="00AC1D07">
            <w:pPr>
              <w:spacing w:line="240" w:lineRule="auto"/>
              <w:rPr>
                <w:ins w:id="141" w:author="Author"/>
                <w:sz w:val="16"/>
                <w:szCs w:val="16"/>
                <w:lang w:val="en-AU"/>
              </w:rPr>
            </w:pPr>
          </w:p>
          <w:p w14:paraId="59E923A5" w14:textId="77777777" w:rsidR="00AC1D07" w:rsidRPr="00AD0349" w:rsidRDefault="00AC1D07" w:rsidP="00AC1D07">
            <w:pPr>
              <w:spacing w:line="240" w:lineRule="auto"/>
              <w:rPr>
                <w:ins w:id="142" w:author="Author"/>
                <w:sz w:val="16"/>
                <w:szCs w:val="16"/>
                <w:lang w:val="en-AU"/>
              </w:rPr>
            </w:pPr>
          </w:p>
          <w:p w14:paraId="60095006" w14:textId="77777777" w:rsidR="00AC1D07" w:rsidRPr="00AD0349" w:rsidRDefault="00AC1D07" w:rsidP="00AC1D07">
            <w:pPr>
              <w:spacing w:line="240" w:lineRule="auto"/>
              <w:rPr>
                <w:ins w:id="143" w:author="Author"/>
                <w:sz w:val="16"/>
                <w:szCs w:val="16"/>
                <w:lang w:val="en-AU"/>
              </w:rPr>
            </w:pPr>
          </w:p>
          <w:p w14:paraId="604FE346" w14:textId="77777777" w:rsidR="00AC1D07" w:rsidRPr="00AD0349" w:rsidRDefault="00AC1D07" w:rsidP="00AC1D07">
            <w:pPr>
              <w:spacing w:line="240" w:lineRule="auto"/>
              <w:rPr>
                <w:ins w:id="144" w:author="Author"/>
                <w:sz w:val="16"/>
                <w:szCs w:val="16"/>
                <w:lang w:val="en-AU"/>
              </w:rPr>
            </w:pPr>
          </w:p>
          <w:p w14:paraId="73CEE040" w14:textId="77777777" w:rsidR="00AC1D07" w:rsidRPr="00AD0349" w:rsidRDefault="00AC1D07" w:rsidP="00AC1D07">
            <w:pPr>
              <w:spacing w:line="240" w:lineRule="auto"/>
              <w:rPr>
                <w:ins w:id="145" w:author="Author"/>
                <w:sz w:val="16"/>
                <w:szCs w:val="16"/>
                <w:lang w:val="en-AU"/>
              </w:rPr>
            </w:pPr>
          </w:p>
          <w:p w14:paraId="627DDFB3" w14:textId="77777777" w:rsidR="00AC1D07" w:rsidRPr="00AD0349" w:rsidRDefault="00AC1D07" w:rsidP="00AC1D07">
            <w:pPr>
              <w:spacing w:line="240" w:lineRule="auto"/>
              <w:rPr>
                <w:ins w:id="146" w:author="Author"/>
                <w:sz w:val="16"/>
                <w:szCs w:val="16"/>
                <w:lang w:val="en-AU"/>
              </w:rPr>
            </w:pPr>
          </w:p>
          <w:p w14:paraId="11FBB7F6" w14:textId="77777777" w:rsidR="00AC1D07" w:rsidRPr="00AD0349" w:rsidRDefault="00AC1D07" w:rsidP="00AC1D07">
            <w:pPr>
              <w:spacing w:line="240" w:lineRule="auto"/>
              <w:rPr>
                <w:ins w:id="147" w:author="Author"/>
                <w:sz w:val="16"/>
                <w:szCs w:val="16"/>
                <w:lang w:val="en-AU"/>
              </w:rPr>
            </w:pPr>
          </w:p>
          <w:p w14:paraId="5F58712B" w14:textId="00CD1B5B" w:rsidR="00AC1D07" w:rsidRPr="00AC1D07" w:rsidRDefault="00AC1D07" w:rsidP="00AC1D07">
            <w:pPr>
              <w:spacing w:line="240" w:lineRule="auto"/>
              <w:rPr>
                <w:sz w:val="16"/>
                <w:szCs w:val="16"/>
                <w:lang w:val="en-AU"/>
              </w:rPr>
            </w:pPr>
            <w:ins w:id="148" w:author="Author">
              <w:r w:rsidRPr="00AD0349">
                <w:rPr>
                  <w:sz w:val="16"/>
                  <w:szCs w:val="16"/>
                  <w:lang w:val="en-AU"/>
                </w:rPr>
                <w:t>Utilise existing resources</w:t>
              </w:r>
            </w:ins>
          </w:p>
        </w:tc>
        <w:tc>
          <w:tcPr>
            <w:tcW w:w="1984" w:type="dxa"/>
          </w:tcPr>
          <w:p w14:paraId="579F345E" w14:textId="77777777" w:rsidR="00AC1D07" w:rsidRPr="00AD0349" w:rsidRDefault="00AC1D07" w:rsidP="00AC1D07">
            <w:pPr>
              <w:spacing w:line="240" w:lineRule="auto"/>
              <w:rPr>
                <w:ins w:id="149" w:author="Author"/>
                <w:sz w:val="16"/>
                <w:szCs w:val="16"/>
                <w:lang w:val="en-AU"/>
              </w:rPr>
            </w:pPr>
            <w:ins w:id="150" w:author="Author">
              <w:r w:rsidRPr="00AD0349">
                <w:rPr>
                  <w:sz w:val="16"/>
                  <w:szCs w:val="16"/>
                  <w:lang w:val="en-AU"/>
                </w:rPr>
                <w:t>Financial needs assessment concept and sustainable financial strategy are developed</w:t>
              </w:r>
            </w:ins>
          </w:p>
          <w:p w14:paraId="11A8F0D7" w14:textId="77777777" w:rsidR="00AC1D07" w:rsidRPr="00AD0349" w:rsidRDefault="00AC1D07" w:rsidP="00AC1D07">
            <w:pPr>
              <w:spacing w:line="240" w:lineRule="auto"/>
              <w:rPr>
                <w:ins w:id="151" w:author="Author"/>
                <w:sz w:val="16"/>
                <w:szCs w:val="16"/>
                <w:lang w:val="en-AU"/>
              </w:rPr>
            </w:pPr>
          </w:p>
          <w:p w14:paraId="192C1C42" w14:textId="77777777" w:rsidR="00AC1D07" w:rsidRPr="00AD0349" w:rsidRDefault="00AC1D07" w:rsidP="00AC1D07">
            <w:pPr>
              <w:spacing w:line="240" w:lineRule="auto"/>
              <w:rPr>
                <w:ins w:id="152" w:author="Author"/>
                <w:sz w:val="16"/>
                <w:szCs w:val="16"/>
                <w:lang w:val="en-AU"/>
              </w:rPr>
            </w:pPr>
            <w:ins w:id="153" w:author="Author">
              <w:r w:rsidRPr="00AD0349">
                <w:rPr>
                  <w:sz w:val="16"/>
                  <w:szCs w:val="16"/>
                  <w:lang w:val="en-AU"/>
                </w:rPr>
                <w:t>Endorsed sustainable financing strategy for the Noumea Convention by COP20</w:t>
              </w:r>
            </w:ins>
          </w:p>
          <w:p w14:paraId="4C44D3A3" w14:textId="77777777" w:rsidR="00AC1D07" w:rsidRPr="00AD0349" w:rsidRDefault="00AC1D07" w:rsidP="00AC1D07">
            <w:pPr>
              <w:spacing w:line="240" w:lineRule="auto"/>
              <w:rPr>
                <w:ins w:id="154" w:author="Author"/>
                <w:sz w:val="16"/>
                <w:szCs w:val="16"/>
                <w:lang w:val="en-AU"/>
              </w:rPr>
            </w:pPr>
          </w:p>
          <w:p w14:paraId="0777EEE2" w14:textId="77777777" w:rsidR="00AC1D07" w:rsidRPr="00AD0349" w:rsidRDefault="00AC1D07" w:rsidP="00AC1D07">
            <w:pPr>
              <w:spacing w:line="240" w:lineRule="auto"/>
              <w:rPr>
                <w:ins w:id="155" w:author="Author"/>
                <w:sz w:val="16"/>
                <w:szCs w:val="16"/>
                <w:lang w:val="en-AU"/>
              </w:rPr>
            </w:pPr>
          </w:p>
          <w:p w14:paraId="1F13FF56" w14:textId="77777777" w:rsidR="00AC1D07" w:rsidRPr="00AD0349" w:rsidRDefault="00AC1D07" w:rsidP="00AC1D07">
            <w:pPr>
              <w:spacing w:line="240" w:lineRule="auto"/>
              <w:rPr>
                <w:ins w:id="156" w:author="Author"/>
                <w:sz w:val="16"/>
                <w:szCs w:val="16"/>
                <w:lang w:val="en-AU"/>
              </w:rPr>
            </w:pPr>
            <w:ins w:id="157" w:author="Author">
              <w:r w:rsidRPr="00AD0349">
                <w:rPr>
                  <w:sz w:val="16"/>
                  <w:szCs w:val="16"/>
                  <w:lang w:val="en-AU"/>
                </w:rPr>
                <w:t>Terms of refence developed and staff recruited</w:t>
              </w:r>
            </w:ins>
          </w:p>
          <w:p w14:paraId="5D3758A9" w14:textId="77777777" w:rsidR="00AC1D07" w:rsidRPr="00AD0349" w:rsidRDefault="00AC1D07" w:rsidP="00AC1D07">
            <w:pPr>
              <w:spacing w:line="240" w:lineRule="auto"/>
              <w:rPr>
                <w:ins w:id="158" w:author="Author"/>
                <w:sz w:val="16"/>
                <w:szCs w:val="16"/>
                <w:lang w:val="en-AU"/>
              </w:rPr>
            </w:pPr>
          </w:p>
          <w:p w14:paraId="5EFA68CB" w14:textId="2F51441B" w:rsidR="00AC1D07" w:rsidRPr="00AC1D07" w:rsidRDefault="00AC1D07" w:rsidP="00AC1D07">
            <w:pPr>
              <w:spacing w:line="240" w:lineRule="auto"/>
              <w:rPr>
                <w:sz w:val="16"/>
                <w:szCs w:val="16"/>
                <w:lang w:val="en-AU"/>
              </w:rPr>
            </w:pPr>
            <w:ins w:id="159" w:author="Author">
              <w:r w:rsidRPr="00AD0349">
                <w:rPr>
                  <w:sz w:val="16"/>
                  <w:szCs w:val="16"/>
                  <w:lang w:val="en-AU"/>
                </w:rPr>
                <w:t>Better exposure of the Noumea Convention</w:t>
              </w:r>
            </w:ins>
          </w:p>
        </w:tc>
        <w:tc>
          <w:tcPr>
            <w:tcW w:w="1843" w:type="dxa"/>
          </w:tcPr>
          <w:p w14:paraId="5BAE8B2F" w14:textId="77777777" w:rsidR="00AC1D07" w:rsidRPr="00AD0349" w:rsidRDefault="00AC1D07" w:rsidP="00AC1D07">
            <w:pPr>
              <w:spacing w:line="240" w:lineRule="auto"/>
              <w:rPr>
                <w:ins w:id="160" w:author="Author"/>
                <w:sz w:val="16"/>
                <w:szCs w:val="16"/>
                <w:lang w:val="en-AU"/>
              </w:rPr>
            </w:pPr>
            <w:ins w:id="161" w:author="Author">
              <w:r w:rsidRPr="00AD0349">
                <w:rPr>
                  <w:sz w:val="16"/>
                  <w:szCs w:val="16"/>
                  <w:lang w:val="en-AU"/>
                </w:rPr>
                <w:t>Sustained efficiency, effective implementation and operations of the Noumea Convention</w:t>
              </w:r>
            </w:ins>
          </w:p>
          <w:p w14:paraId="521E7FF0" w14:textId="77777777" w:rsidR="00AC1D07" w:rsidRPr="00AD0349" w:rsidRDefault="00AC1D07" w:rsidP="00AC1D07">
            <w:pPr>
              <w:spacing w:line="240" w:lineRule="auto"/>
              <w:rPr>
                <w:ins w:id="162" w:author="Author"/>
                <w:sz w:val="16"/>
                <w:szCs w:val="16"/>
                <w:lang w:val="en-AU"/>
              </w:rPr>
            </w:pPr>
          </w:p>
          <w:p w14:paraId="771EE94F" w14:textId="77777777" w:rsidR="00AC1D07" w:rsidRPr="00AD0349" w:rsidRDefault="00AC1D07" w:rsidP="00AC1D07">
            <w:pPr>
              <w:spacing w:line="240" w:lineRule="auto"/>
              <w:rPr>
                <w:ins w:id="163" w:author="Author"/>
                <w:sz w:val="16"/>
                <w:szCs w:val="16"/>
                <w:lang w:val="en-AU"/>
              </w:rPr>
            </w:pPr>
            <w:ins w:id="164" w:author="Author">
              <w:r w:rsidRPr="00AD0349">
                <w:rPr>
                  <w:sz w:val="16"/>
                  <w:szCs w:val="16"/>
                  <w:lang w:val="en-AU"/>
                </w:rPr>
                <w:t>Dedicated funding support for the Secretariat to undertake activities within Parties’ jurisdictions</w:t>
              </w:r>
            </w:ins>
          </w:p>
          <w:p w14:paraId="77E974B5" w14:textId="77777777" w:rsidR="00AC1D07" w:rsidRPr="00AD0349" w:rsidRDefault="00AC1D07" w:rsidP="00AC1D07">
            <w:pPr>
              <w:spacing w:line="240" w:lineRule="auto"/>
              <w:rPr>
                <w:ins w:id="165" w:author="Author"/>
                <w:sz w:val="16"/>
                <w:szCs w:val="16"/>
                <w:lang w:val="en-AU"/>
              </w:rPr>
            </w:pPr>
          </w:p>
          <w:p w14:paraId="522F2B14" w14:textId="77777777" w:rsidR="00AC1D07" w:rsidRPr="00AD0349" w:rsidRDefault="00AC1D07" w:rsidP="00AC1D07">
            <w:pPr>
              <w:spacing w:line="240" w:lineRule="auto"/>
              <w:rPr>
                <w:ins w:id="166" w:author="Author"/>
                <w:sz w:val="16"/>
                <w:szCs w:val="16"/>
                <w:lang w:val="en-AU"/>
              </w:rPr>
            </w:pPr>
            <w:ins w:id="167" w:author="Author">
              <w:r w:rsidRPr="00AD0349">
                <w:rPr>
                  <w:sz w:val="16"/>
                  <w:szCs w:val="16"/>
                  <w:lang w:val="en-AU"/>
                </w:rPr>
                <w:t>Permanence of the Noumea Convention strengthened</w:t>
              </w:r>
            </w:ins>
          </w:p>
          <w:p w14:paraId="76948AAF" w14:textId="77777777" w:rsidR="00AC1D07" w:rsidRPr="00AD0349" w:rsidRDefault="00AC1D07" w:rsidP="00AC1D07">
            <w:pPr>
              <w:spacing w:line="240" w:lineRule="auto"/>
              <w:rPr>
                <w:ins w:id="168" w:author="Author"/>
                <w:sz w:val="16"/>
                <w:szCs w:val="16"/>
                <w:lang w:val="en-AU"/>
              </w:rPr>
            </w:pPr>
          </w:p>
          <w:p w14:paraId="3B995569" w14:textId="77777777" w:rsidR="00AC1D07" w:rsidRPr="00AD0349" w:rsidRDefault="00AC1D07" w:rsidP="00AC1D07">
            <w:pPr>
              <w:spacing w:line="240" w:lineRule="auto"/>
              <w:rPr>
                <w:ins w:id="169" w:author="Author"/>
                <w:sz w:val="16"/>
                <w:szCs w:val="16"/>
                <w:lang w:val="en-AU"/>
              </w:rPr>
            </w:pPr>
            <w:ins w:id="170" w:author="Author">
              <w:r w:rsidRPr="00AD0349">
                <w:rPr>
                  <w:sz w:val="16"/>
                  <w:szCs w:val="16"/>
                  <w:lang w:val="en-AU"/>
                </w:rPr>
                <w:t>Better service to Parties with single point of contact</w:t>
              </w:r>
            </w:ins>
          </w:p>
          <w:p w14:paraId="046E5E1C" w14:textId="77777777" w:rsidR="00AC1D07" w:rsidRPr="00AD0349" w:rsidRDefault="00AC1D07" w:rsidP="00AC1D07">
            <w:pPr>
              <w:spacing w:line="240" w:lineRule="auto"/>
              <w:rPr>
                <w:ins w:id="171" w:author="Author"/>
                <w:sz w:val="16"/>
                <w:szCs w:val="16"/>
                <w:lang w:val="en-AU"/>
              </w:rPr>
            </w:pPr>
          </w:p>
          <w:p w14:paraId="47931C59" w14:textId="191D1E28" w:rsidR="00AC1D07" w:rsidRPr="00AC1D07" w:rsidRDefault="00AC1D07" w:rsidP="00AC1D07">
            <w:pPr>
              <w:spacing w:line="240" w:lineRule="auto"/>
              <w:rPr>
                <w:sz w:val="16"/>
                <w:szCs w:val="16"/>
                <w:lang w:val="en-AU"/>
              </w:rPr>
            </w:pPr>
            <w:ins w:id="172" w:author="Author">
              <w:r w:rsidRPr="00AD0349">
                <w:rPr>
                  <w:sz w:val="16"/>
                  <w:szCs w:val="16"/>
                  <w:lang w:val="en-AU"/>
                </w:rPr>
                <w:t>Improved reporting of impacts of activities and coordination of support and delivery of assistance</w:t>
              </w:r>
            </w:ins>
          </w:p>
        </w:tc>
        <w:tc>
          <w:tcPr>
            <w:tcW w:w="709" w:type="dxa"/>
            <w:shd w:val="clear" w:color="auto" w:fill="767171" w:themeFill="background2" w:themeFillShade="80"/>
            <w:tcMar>
              <w:left w:w="57" w:type="dxa"/>
              <w:right w:w="57" w:type="dxa"/>
            </w:tcMar>
            <w:vAlign w:val="center"/>
          </w:tcPr>
          <w:p w14:paraId="71B34BAF" w14:textId="77777777" w:rsidR="00AC1D07" w:rsidRPr="00AC1D07" w:rsidRDefault="00AC1D07" w:rsidP="00AC1D07">
            <w:pPr>
              <w:spacing w:line="240" w:lineRule="auto"/>
              <w:jc w:val="center"/>
              <w:rPr>
                <w:rFonts w:eastAsia="Times New Roman"/>
                <w:sz w:val="16"/>
                <w:szCs w:val="16"/>
                <w:lang w:val="en-AU"/>
              </w:rPr>
            </w:pPr>
          </w:p>
        </w:tc>
        <w:tc>
          <w:tcPr>
            <w:tcW w:w="709" w:type="dxa"/>
            <w:shd w:val="clear" w:color="auto" w:fill="767171" w:themeFill="background2" w:themeFillShade="80"/>
            <w:tcMar>
              <w:left w:w="57" w:type="dxa"/>
              <w:right w:w="57" w:type="dxa"/>
            </w:tcMar>
            <w:vAlign w:val="center"/>
          </w:tcPr>
          <w:p w14:paraId="066B721D" w14:textId="0D1AB109" w:rsidR="00AC1D07" w:rsidRPr="00987C78" w:rsidRDefault="00AC1D07" w:rsidP="00AC1D07">
            <w:pPr>
              <w:spacing w:line="240" w:lineRule="auto"/>
              <w:jc w:val="center"/>
              <w:rPr>
                <w:sz w:val="16"/>
                <w:szCs w:val="16"/>
                <w:lang w:val="en-AU"/>
              </w:rPr>
            </w:pPr>
            <w:ins w:id="173" w:author="Author">
              <w:r>
                <w:rPr>
                  <w:sz w:val="16"/>
                  <w:szCs w:val="16"/>
                  <w:lang w:val="en-AU"/>
                </w:rPr>
                <w:t>Finance strategy endorsed at COP</w:t>
              </w:r>
            </w:ins>
          </w:p>
        </w:tc>
        <w:tc>
          <w:tcPr>
            <w:tcW w:w="709" w:type="dxa"/>
            <w:shd w:val="clear" w:color="auto" w:fill="auto"/>
            <w:tcMar>
              <w:left w:w="57" w:type="dxa"/>
              <w:right w:w="57" w:type="dxa"/>
            </w:tcMar>
            <w:vAlign w:val="center"/>
          </w:tcPr>
          <w:p w14:paraId="6305679F" w14:textId="77777777" w:rsidR="00AC1D07" w:rsidRPr="00987C78" w:rsidRDefault="00AC1D07" w:rsidP="00AC1D07">
            <w:pPr>
              <w:spacing w:line="240" w:lineRule="auto"/>
              <w:jc w:val="center"/>
              <w:rPr>
                <w:sz w:val="16"/>
                <w:szCs w:val="16"/>
                <w:lang w:val="en-AU"/>
              </w:rPr>
            </w:pPr>
          </w:p>
        </w:tc>
        <w:tc>
          <w:tcPr>
            <w:tcW w:w="709" w:type="dxa"/>
            <w:shd w:val="clear" w:color="auto" w:fill="auto"/>
            <w:tcMar>
              <w:left w:w="57" w:type="dxa"/>
              <w:right w:w="57" w:type="dxa"/>
            </w:tcMar>
            <w:vAlign w:val="center"/>
          </w:tcPr>
          <w:p w14:paraId="61653B97" w14:textId="77777777" w:rsidR="00AC1D07" w:rsidRPr="00987C78" w:rsidRDefault="00AC1D07" w:rsidP="00AC1D07">
            <w:pPr>
              <w:spacing w:line="240" w:lineRule="auto"/>
              <w:jc w:val="center"/>
              <w:rPr>
                <w:sz w:val="16"/>
                <w:szCs w:val="16"/>
                <w:lang w:val="en-AU"/>
              </w:rPr>
            </w:pPr>
          </w:p>
        </w:tc>
        <w:tc>
          <w:tcPr>
            <w:tcW w:w="709" w:type="dxa"/>
            <w:shd w:val="clear" w:color="auto" w:fill="auto"/>
          </w:tcPr>
          <w:p w14:paraId="03AC013A" w14:textId="77777777" w:rsidR="00AC1D07" w:rsidRPr="00AC1D07" w:rsidRDefault="00AC1D07" w:rsidP="00AC1D07">
            <w:pPr>
              <w:spacing w:line="240" w:lineRule="auto"/>
              <w:rPr>
                <w:rFonts w:eastAsia="Times New Roman"/>
                <w:sz w:val="16"/>
                <w:szCs w:val="16"/>
                <w:lang w:val="en-AU"/>
              </w:rPr>
            </w:pPr>
          </w:p>
        </w:tc>
        <w:tc>
          <w:tcPr>
            <w:tcW w:w="850" w:type="dxa"/>
          </w:tcPr>
          <w:p w14:paraId="78B7BAB9" w14:textId="54066B34" w:rsidR="00AC1D07" w:rsidRPr="00AC1D07" w:rsidRDefault="00AC1D07" w:rsidP="00AC1D07">
            <w:pPr>
              <w:spacing w:line="240" w:lineRule="auto"/>
              <w:rPr>
                <w:rFonts w:eastAsia="Times New Roman"/>
                <w:sz w:val="16"/>
                <w:szCs w:val="16"/>
                <w:lang w:val="en-AU"/>
              </w:rPr>
            </w:pPr>
            <w:ins w:id="174" w:author="Author">
              <w:r w:rsidRPr="00AD0349">
                <w:rPr>
                  <w:rFonts w:eastAsia="Times New Roman"/>
                  <w:sz w:val="16"/>
                  <w:szCs w:val="16"/>
                  <w:lang w:val="en-AU"/>
                </w:rPr>
                <w:t>Metropolitan Parties</w:t>
              </w:r>
            </w:ins>
          </w:p>
        </w:tc>
        <w:tc>
          <w:tcPr>
            <w:tcW w:w="709" w:type="dxa"/>
          </w:tcPr>
          <w:p w14:paraId="3B83554D" w14:textId="154B87EE" w:rsidR="00AC1D07" w:rsidRPr="00AC1D07" w:rsidRDefault="00AC1D07" w:rsidP="00AC1D07">
            <w:pPr>
              <w:spacing w:line="240" w:lineRule="auto"/>
              <w:rPr>
                <w:rFonts w:eastAsia="Times New Roman"/>
                <w:sz w:val="16"/>
                <w:szCs w:val="16"/>
                <w:lang w:val="en-AU"/>
              </w:rPr>
            </w:pPr>
            <w:ins w:id="175" w:author="Author">
              <w:r w:rsidRPr="00AD0349">
                <w:rPr>
                  <w:rFonts w:eastAsia="Times New Roman"/>
                  <w:sz w:val="16"/>
                  <w:szCs w:val="16"/>
                  <w:lang w:val="en-AU"/>
                </w:rPr>
                <w:t>SPREP (in consultations with Parties)</w:t>
              </w:r>
            </w:ins>
          </w:p>
        </w:tc>
      </w:tr>
      <w:tr w:rsidR="00B71877" w:rsidRPr="00844E1E" w14:paraId="7C81CD5C" w14:textId="77777777" w:rsidTr="00AF763E">
        <w:tc>
          <w:tcPr>
            <w:tcW w:w="1615" w:type="dxa"/>
          </w:tcPr>
          <w:p w14:paraId="3F8A9041" w14:textId="77777777" w:rsidR="00B71877" w:rsidRPr="00187C0B" w:rsidRDefault="00975779" w:rsidP="008E6FC1">
            <w:pPr>
              <w:numPr>
                <w:ilvl w:val="1"/>
                <w:numId w:val="19"/>
              </w:numPr>
              <w:tabs>
                <w:tab w:val="left" w:pos="284"/>
              </w:tabs>
              <w:spacing w:line="240" w:lineRule="auto"/>
              <w:contextualSpacing/>
              <w:rPr>
                <w:sz w:val="16"/>
                <w:szCs w:val="16"/>
                <w:lang w:val="en-AU"/>
              </w:rPr>
            </w:pPr>
            <w:r w:rsidRPr="00BC621F">
              <w:rPr>
                <w:sz w:val="16"/>
                <w:szCs w:val="16"/>
              </w:rPr>
              <w:t xml:space="preserve">Integrate the Noumea Convention into </w:t>
            </w:r>
            <w:r w:rsidRPr="00187C0B">
              <w:rPr>
                <w:sz w:val="16"/>
                <w:szCs w:val="16"/>
              </w:rPr>
              <w:t xml:space="preserve">key regional frameworks and roundtables </w:t>
            </w:r>
            <w:r w:rsidRPr="00187C0B">
              <w:rPr>
                <w:sz w:val="16"/>
                <w:szCs w:val="16"/>
              </w:rPr>
              <w:lastRenderedPageBreak/>
              <w:t>(OPOC, Nature Conservation Roundtable, 2050 Blue Pacific Strategy</w:t>
            </w:r>
            <w:r w:rsidR="00617B8B" w:rsidRPr="00187C0B">
              <w:rPr>
                <w:sz w:val="16"/>
                <w:szCs w:val="16"/>
              </w:rPr>
              <w:t xml:space="preserve"> and others)</w:t>
            </w:r>
          </w:p>
          <w:p w14:paraId="633C3F9F" w14:textId="0B2822E2" w:rsidR="007B4332" w:rsidRPr="00987C78" w:rsidRDefault="007B4332" w:rsidP="007B4332">
            <w:pPr>
              <w:tabs>
                <w:tab w:val="left" w:pos="284"/>
              </w:tabs>
              <w:spacing w:line="240" w:lineRule="auto"/>
              <w:contextualSpacing/>
              <w:rPr>
                <w:sz w:val="16"/>
                <w:szCs w:val="16"/>
                <w:lang w:val="en-AU"/>
              </w:rPr>
            </w:pPr>
            <w:r w:rsidRPr="00187C0B">
              <w:rPr>
                <w:sz w:val="16"/>
                <w:szCs w:val="16"/>
              </w:rPr>
              <w:t>[</w:t>
            </w:r>
            <w:r w:rsidR="007B373B" w:rsidRPr="00187C0B">
              <w:rPr>
                <w:sz w:val="16"/>
                <w:szCs w:val="16"/>
              </w:rPr>
              <w:t>Recomm: 2,6,7,8,11]</w:t>
            </w:r>
          </w:p>
        </w:tc>
        <w:tc>
          <w:tcPr>
            <w:tcW w:w="3488" w:type="dxa"/>
          </w:tcPr>
          <w:p w14:paraId="05FD048B" w14:textId="77777777" w:rsidR="00B71877" w:rsidRPr="00BC621F" w:rsidRDefault="00EE25EB" w:rsidP="008E6FC1">
            <w:pPr>
              <w:pStyle w:val="ListParagraph1"/>
              <w:framePr w:hSpace="0" w:wrap="auto" w:vAnchor="margin" w:xAlign="left" w:yAlign="inline"/>
              <w:numPr>
                <w:ilvl w:val="2"/>
                <w:numId w:val="19"/>
              </w:numPr>
              <w:suppressOverlap w:val="0"/>
              <w:rPr>
                <w:color w:val="auto"/>
                <w:sz w:val="16"/>
                <w:szCs w:val="16"/>
              </w:rPr>
            </w:pPr>
            <w:r w:rsidRPr="00BC621F">
              <w:rPr>
                <w:color w:val="auto"/>
                <w:sz w:val="16"/>
                <w:szCs w:val="16"/>
              </w:rPr>
              <w:lastRenderedPageBreak/>
              <w:t xml:space="preserve">Profile the Noumea Convention linkages in key regional meetings that support these regional strategies including expanding stakeholder engagement to create more cross-cutting engagement and link to other non-SPREP </w:t>
            </w:r>
            <w:r w:rsidRPr="00BC621F">
              <w:rPr>
                <w:color w:val="auto"/>
                <w:sz w:val="16"/>
                <w:szCs w:val="16"/>
              </w:rPr>
              <w:lastRenderedPageBreak/>
              <w:t>meetings and frameworks such as One Health, Fisheries Roadmap, Oceanic Fisheries, etc.</w:t>
            </w:r>
          </w:p>
          <w:p w14:paraId="0D4F0047" w14:textId="77777777" w:rsidR="008D3AC7" w:rsidRPr="00BC621F" w:rsidRDefault="008D3AC7" w:rsidP="008D3AC7">
            <w:pPr>
              <w:pStyle w:val="ListParagraph1"/>
              <w:framePr w:hSpace="0" w:wrap="auto" w:vAnchor="margin" w:xAlign="left" w:yAlign="inline"/>
              <w:numPr>
                <w:ilvl w:val="0"/>
                <w:numId w:val="0"/>
              </w:numPr>
              <w:ind w:left="454"/>
              <w:suppressOverlap w:val="0"/>
              <w:rPr>
                <w:color w:val="auto"/>
                <w:sz w:val="16"/>
                <w:szCs w:val="16"/>
              </w:rPr>
            </w:pPr>
          </w:p>
          <w:p w14:paraId="494D21B4" w14:textId="77777777" w:rsidR="008D3AC7" w:rsidRPr="00BC621F" w:rsidRDefault="008D3AC7" w:rsidP="008E6FC1">
            <w:pPr>
              <w:pStyle w:val="ListParagraph1"/>
              <w:framePr w:hSpace="0" w:wrap="auto" w:vAnchor="margin" w:xAlign="left" w:yAlign="inline"/>
              <w:numPr>
                <w:ilvl w:val="2"/>
                <w:numId w:val="19"/>
              </w:numPr>
              <w:suppressOverlap w:val="0"/>
              <w:rPr>
                <w:color w:val="auto"/>
                <w:sz w:val="16"/>
                <w:szCs w:val="16"/>
              </w:rPr>
            </w:pPr>
            <w:r w:rsidRPr="00BC621F">
              <w:rPr>
                <w:color w:val="auto"/>
                <w:sz w:val="16"/>
                <w:szCs w:val="16"/>
              </w:rPr>
              <w:t>Identify and use existing partnership to raise the profile of the Noumea Convention</w:t>
            </w:r>
          </w:p>
          <w:p w14:paraId="2F12C8F7" w14:textId="77777777" w:rsidR="00CA5473" w:rsidRPr="00BC621F" w:rsidRDefault="00CA5473" w:rsidP="00CA5473">
            <w:pPr>
              <w:pStyle w:val="ListParagraph"/>
              <w:rPr>
                <w:sz w:val="16"/>
                <w:szCs w:val="16"/>
              </w:rPr>
            </w:pPr>
          </w:p>
          <w:p w14:paraId="06FF995C" w14:textId="77777777" w:rsidR="00CA5473" w:rsidRPr="00BC621F" w:rsidRDefault="00CA5473" w:rsidP="008E6FC1">
            <w:pPr>
              <w:pStyle w:val="ListParagraph1"/>
              <w:framePr w:hSpace="0" w:wrap="auto" w:vAnchor="margin" w:xAlign="left" w:yAlign="inline"/>
              <w:numPr>
                <w:ilvl w:val="2"/>
                <w:numId w:val="19"/>
              </w:numPr>
              <w:suppressOverlap w:val="0"/>
              <w:rPr>
                <w:color w:val="auto"/>
                <w:sz w:val="16"/>
                <w:szCs w:val="16"/>
              </w:rPr>
            </w:pPr>
            <w:r w:rsidRPr="00BC621F">
              <w:rPr>
                <w:color w:val="auto"/>
                <w:sz w:val="16"/>
                <w:szCs w:val="16"/>
              </w:rPr>
              <w:t xml:space="preserve">Raise the profile of the Noumea Convention’s relationship </w:t>
            </w:r>
            <w:r w:rsidRPr="00187C0B">
              <w:rPr>
                <w:color w:val="auto"/>
                <w:sz w:val="16"/>
                <w:szCs w:val="16"/>
              </w:rPr>
              <w:t>and linkages to the global frameworks such as the C</w:t>
            </w:r>
            <w:r w:rsidR="00DA7361" w:rsidRPr="00187C0B">
              <w:rPr>
                <w:color w:val="auto"/>
                <w:sz w:val="16"/>
                <w:szCs w:val="16"/>
              </w:rPr>
              <w:t xml:space="preserve">onvention on </w:t>
            </w:r>
            <w:r w:rsidRPr="00187C0B">
              <w:rPr>
                <w:color w:val="auto"/>
                <w:sz w:val="16"/>
                <w:szCs w:val="16"/>
              </w:rPr>
              <w:t>B</w:t>
            </w:r>
            <w:r w:rsidR="00DA7361" w:rsidRPr="00187C0B">
              <w:rPr>
                <w:color w:val="auto"/>
                <w:sz w:val="16"/>
                <w:szCs w:val="16"/>
              </w:rPr>
              <w:t xml:space="preserve">iological </w:t>
            </w:r>
            <w:r w:rsidRPr="00187C0B">
              <w:rPr>
                <w:color w:val="auto"/>
                <w:sz w:val="16"/>
                <w:szCs w:val="16"/>
              </w:rPr>
              <w:t>D</w:t>
            </w:r>
            <w:r w:rsidR="00DA7361" w:rsidRPr="00187C0B">
              <w:rPr>
                <w:color w:val="auto"/>
                <w:sz w:val="16"/>
                <w:szCs w:val="16"/>
              </w:rPr>
              <w:t>iversity (CBD)</w:t>
            </w:r>
            <w:r w:rsidRPr="00187C0B">
              <w:rPr>
                <w:color w:val="auto"/>
                <w:sz w:val="16"/>
                <w:szCs w:val="16"/>
              </w:rPr>
              <w:t>, B</w:t>
            </w:r>
            <w:r w:rsidR="00DA7361" w:rsidRPr="00187C0B">
              <w:rPr>
                <w:color w:val="auto"/>
                <w:sz w:val="16"/>
                <w:szCs w:val="16"/>
              </w:rPr>
              <w:t xml:space="preserve">iodiversity </w:t>
            </w:r>
            <w:r w:rsidRPr="00187C0B">
              <w:rPr>
                <w:color w:val="auto"/>
                <w:sz w:val="16"/>
                <w:szCs w:val="16"/>
              </w:rPr>
              <w:t>B</w:t>
            </w:r>
            <w:r w:rsidR="00DA7361" w:rsidRPr="00187C0B">
              <w:rPr>
                <w:color w:val="auto"/>
                <w:sz w:val="16"/>
                <w:szCs w:val="16"/>
              </w:rPr>
              <w:t xml:space="preserve">eyond National </w:t>
            </w:r>
            <w:r w:rsidRPr="00187C0B">
              <w:rPr>
                <w:color w:val="auto"/>
                <w:sz w:val="16"/>
                <w:szCs w:val="16"/>
              </w:rPr>
              <w:t>J</w:t>
            </w:r>
            <w:r w:rsidR="00DA7361" w:rsidRPr="00187C0B">
              <w:rPr>
                <w:color w:val="auto"/>
                <w:sz w:val="16"/>
                <w:szCs w:val="16"/>
              </w:rPr>
              <w:t>urisdiction (BBNJ) Agreement</w:t>
            </w:r>
            <w:r w:rsidRPr="00187C0B">
              <w:rPr>
                <w:color w:val="auto"/>
                <w:sz w:val="16"/>
                <w:szCs w:val="16"/>
              </w:rPr>
              <w:t>, I</w:t>
            </w:r>
            <w:r w:rsidR="00DA7361" w:rsidRPr="00187C0B">
              <w:rPr>
                <w:color w:val="auto"/>
                <w:sz w:val="16"/>
                <w:szCs w:val="16"/>
              </w:rPr>
              <w:t>ntergovernmental Negotiating Process (I</w:t>
            </w:r>
            <w:r w:rsidRPr="00187C0B">
              <w:rPr>
                <w:color w:val="auto"/>
                <w:sz w:val="16"/>
                <w:szCs w:val="16"/>
              </w:rPr>
              <w:t>NC</w:t>
            </w:r>
            <w:r w:rsidR="00DA7361" w:rsidRPr="00187C0B">
              <w:rPr>
                <w:color w:val="auto"/>
                <w:sz w:val="16"/>
                <w:szCs w:val="16"/>
              </w:rPr>
              <w:t>) on Plastic Pollution</w:t>
            </w:r>
            <w:r w:rsidRPr="00187C0B">
              <w:rPr>
                <w:color w:val="auto"/>
                <w:sz w:val="16"/>
                <w:szCs w:val="16"/>
              </w:rPr>
              <w:t>, D</w:t>
            </w:r>
            <w:r w:rsidR="00DA7361" w:rsidRPr="00187C0B">
              <w:rPr>
                <w:color w:val="auto"/>
                <w:sz w:val="16"/>
                <w:szCs w:val="16"/>
              </w:rPr>
              <w:t xml:space="preserve">eep </w:t>
            </w:r>
            <w:r w:rsidRPr="00187C0B">
              <w:rPr>
                <w:color w:val="auto"/>
                <w:sz w:val="16"/>
                <w:szCs w:val="16"/>
              </w:rPr>
              <w:t>S</w:t>
            </w:r>
            <w:r w:rsidR="00DA7361" w:rsidRPr="00187C0B">
              <w:rPr>
                <w:color w:val="auto"/>
                <w:sz w:val="16"/>
                <w:szCs w:val="16"/>
              </w:rPr>
              <w:t xml:space="preserve">ea </w:t>
            </w:r>
            <w:r w:rsidRPr="00187C0B">
              <w:rPr>
                <w:color w:val="auto"/>
                <w:sz w:val="16"/>
                <w:szCs w:val="16"/>
              </w:rPr>
              <w:t>M</w:t>
            </w:r>
            <w:r w:rsidR="00DA7361" w:rsidRPr="00187C0B">
              <w:rPr>
                <w:color w:val="auto"/>
                <w:sz w:val="16"/>
                <w:szCs w:val="16"/>
              </w:rPr>
              <w:t>inerals (DSM)</w:t>
            </w:r>
            <w:r w:rsidRPr="00187C0B">
              <w:rPr>
                <w:color w:val="auto"/>
                <w:sz w:val="16"/>
                <w:szCs w:val="16"/>
              </w:rPr>
              <w:t>, E</w:t>
            </w:r>
            <w:r w:rsidR="00DA7361" w:rsidRPr="00187C0B">
              <w:rPr>
                <w:color w:val="auto"/>
                <w:sz w:val="16"/>
                <w:szCs w:val="16"/>
              </w:rPr>
              <w:t>cologically or Biologically Significant Marine Areas (E</w:t>
            </w:r>
            <w:r w:rsidRPr="00187C0B">
              <w:rPr>
                <w:color w:val="auto"/>
                <w:sz w:val="16"/>
                <w:szCs w:val="16"/>
              </w:rPr>
              <w:t>BSA</w:t>
            </w:r>
            <w:r w:rsidR="00E2475E" w:rsidRPr="00187C0B">
              <w:rPr>
                <w:color w:val="auto"/>
                <w:sz w:val="16"/>
                <w:szCs w:val="16"/>
              </w:rPr>
              <w:t>s</w:t>
            </w:r>
            <w:r w:rsidR="00DA7361" w:rsidRPr="00187C0B">
              <w:rPr>
                <w:color w:val="auto"/>
                <w:sz w:val="16"/>
                <w:szCs w:val="16"/>
              </w:rPr>
              <w:t>)</w:t>
            </w:r>
            <w:r w:rsidR="00E2475E" w:rsidRPr="00187C0B">
              <w:rPr>
                <w:color w:val="auto"/>
                <w:sz w:val="16"/>
                <w:szCs w:val="16"/>
              </w:rPr>
              <w:t>, UNEP</w:t>
            </w:r>
            <w:r w:rsidR="00E2475E" w:rsidRPr="00BC621F">
              <w:rPr>
                <w:color w:val="auto"/>
                <w:sz w:val="16"/>
                <w:szCs w:val="16"/>
              </w:rPr>
              <w:t xml:space="preserve"> </w:t>
            </w:r>
          </w:p>
          <w:p w14:paraId="16AB2096" w14:textId="77777777" w:rsidR="00513C16" w:rsidRPr="00BC621F" w:rsidRDefault="00513C16" w:rsidP="00513C16">
            <w:pPr>
              <w:pStyle w:val="ListParagraph"/>
              <w:rPr>
                <w:sz w:val="16"/>
                <w:szCs w:val="16"/>
              </w:rPr>
            </w:pPr>
          </w:p>
          <w:p w14:paraId="1961994C" w14:textId="48C9E582" w:rsidR="00513C16" w:rsidRPr="00BC621F" w:rsidRDefault="00513C16" w:rsidP="00513C16">
            <w:pPr>
              <w:pStyle w:val="ListParagraph1"/>
              <w:framePr w:hSpace="0" w:wrap="auto" w:vAnchor="margin" w:xAlign="left" w:yAlign="inline"/>
              <w:numPr>
                <w:ilvl w:val="0"/>
                <w:numId w:val="0"/>
              </w:numPr>
              <w:suppressOverlap w:val="0"/>
              <w:rPr>
                <w:color w:val="auto"/>
                <w:sz w:val="16"/>
                <w:szCs w:val="16"/>
              </w:rPr>
            </w:pPr>
            <w:r w:rsidRPr="00BC621F">
              <w:rPr>
                <w:color w:val="auto"/>
                <w:sz w:val="16"/>
                <w:szCs w:val="16"/>
              </w:rPr>
              <w:t>*</w:t>
            </w:r>
            <w:proofErr w:type="gramStart"/>
            <w:r w:rsidRPr="00BC621F">
              <w:rPr>
                <w:color w:val="auto"/>
                <w:sz w:val="16"/>
                <w:szCs w:val="16"/>
              </w:rPr>
              <w:t>align</w:t>
            </w:r>
            <w:proofErr w:type="gramEnd"/>
            <w:r w:rsidRPr="00BC621F">
              <w:rPr>
                <w:color w:val="auto"/>
                <w:sz w:val="16"/>
                <w:szCs w:val="16"/>
              </w:rPr>
              <w:t xml:space="preserve"> with strategic action 5 –sustainable partnerships</w:t>
            </w:r>
          </w:p>
        </w:tc>
        <w:tc>
          <w:tcPr>
            <w:tcW w:w="1134" w:type="dxa"/>
          </w:tcPr>
          <w:p w14:paraId="648EA886" w14:textId="1559F9E9" w:rsidR="00B71877" w:rsidRPr="00BC621F" w:rsidRDefault="008D3AC7" w:rsidP="003F59B4">
            <w:pPr>
              <w:spacing w:line="240" w:lineRule="auto"/>
              <w:rPr>
                <w:sz w:val="16"/>
                <w:szCs w:val="16"/>
                <w:lang w:val="en-AU"/>
              </w:rPr>
            </w:pPr>
            <w:r w:rsidRPr="00BC621F">
              <w:rPr>
                <w:sz w:val="16"/>
                <w:szCs w:val="16"/>
                <w:lang w:val="en-AU"/>
              </w:rPr>
              <w:lastRenderedPageBreak/>
              <w:t>Utilise existing resources</w:t>
            </w:r>
          </w:p>
          <w:p w14:paraId="77E538F1" w14:textId="77777777" w:rsidR="008D3AC7" w:rsidRPr="00BC621F" w:rsidRDefault="008D3AC7" w:rsidP="003F59B4">
            <w:pPr>
              <w:spacing w:line="240" w:lineRule="auto"/>
              <w:rPr>
                <w:sz w:val="16"/>
                <w:szCs w:val="16"/>
                <w:lang w:val="en-AU"/>
              </w:rPr>
            </w:pPr>
          </w:p>
          <w:p w14:paraId="6A782C1A" w14:textId="77777777" w:rsidR="008D3AC7" w:rsidRPr="00BC621F" w:rsidRDefault="008D3AC7" w:rsidP="003F59B4">
            <w:pPr>
              <w:spacing w:line="240" w:lineRule="auto"/>
              <w:rPr>
                <w:sz w:val="16"/>
                <w:szCs w:val="16"/>
                <w:lang w:val="en-AU"/>
              </w:rPr>
            </w:pPr>
          </w:p>
          <w:p w14:paraId="74B267DC" w14:textId="77777777" w:rsidR="00717C95" w:rsidRPr="00BC621F" w:rsidRDefault="00717C95" w:rsidP="003F59B4">
            <w:pPr>
              <w:spacing w:line="240" w:lineRule="auto"/>
              <w:rPr>
                <w:sz w:val="16"/>
                <w:szCs w:val="16"/>
                <w:lang w:val="en-AU"/>
              </w:rPr>
            </w:pPr>
          </w:p>
          <w:p w14:paraId="7B7382A6" w14:textId="77777777" w:rsidR="00717C95" w:rsidRPr="00BC621F" w:rsidRDefault="00717C95" w:rsidP="003F59B4">
            <w:pPr>
              <w:spacing w:line="240" w:lineRule="auto"/>
              <w:rPr>
                <w:sz w:val="16"/>
                <w:szCs w:val="16"/>
                <w:lang w:val="en-AU"/>
              </w:rPr>
            </w:pPr>
          </w:p>
          <w:p w14:paraId="494F44AA" w14:textId="77777777" w:rsidR="00717C95" w:rsidRPr="00BC621F" w:rsidRDefault="00717C95" w:rsidP="003F59B4">
            <w:pPr>
              <w:spacing w:line="240" w:lineRule="auto"/>
              <w:rPr>
                <w:sz w:val="16"/>
                <w:szCs w:val="16"/>
                <w:lang w:val="en-AU"/>
              </w:rPr>
            </w:pPr>
          </w:p>
          <w:p w14:paraId="7839F11B" w14:textId="77777777" w:rsidR="00717C95" w:rsidRPr="00BC621F" w:rsidRDefault="00717C95" w:rsidP="003F59B4">
            <w:pPr>
              <w:spacing w:line="240" w:lineRule="auto"/>
              <w:rPr>
                <w:sz w:val="16"/>
                <w:szCs w:val="16"/>
                <w:lang w:val="en-AU"/>
              </w:rPr>
            </w:pPr>
          </w:p>
          <w:p w14:paraId="719D5A61" w14:textId="77777777" w:rsidR="00717C95" w:rsidRPr="00BC621F" w:rsidRDefault="00717C95" w:rsidP="003F59B4">
            <w:pPr>
              <w:spacing w:line="240" w:lineRule="auto"/>
              <w:rPr>
                <w:sz w:val="16"/>
                <w:szCs w:val="16"/>
                <w:lang w:val="en-AU"/>
              </w:rPr>
            </w:pPr>
          </w:p>
          <w:p w14:paraId="0D6732C6" w14:textId="77777777" w:rsidR="00717C95" w:rsidRPr="00BC621F" w:rsidRDefault="00717C95" w:rsidP="003F59B4">
            <w:pPr>
              <w:spacing w:line="240" w:lineRule="auto"/>
              <w:rPr>
                <w:sz w:val="16"/>
                <w:szCs w:val="16"/>
                <w:lang w:val="en-AU"/>
              </w:rPr>
            </w:pPr>
          </w:p>
          <w:p w14:paraId="481DC5DB" w14:textId="77777777" w:rsidR="00717C95" w:rsidRPr="00BC621F" w:rsidRDefault="00717C95" w:rsidP="003F59B4">
            <w:pPr>
              <w:spacing w:line="240" w:lineRule="auto"/>
              <w:rPr>
                <w:sz w:val="16"/>
                <w:szCs w:val="16"/>
                <w:lang w:val="en-AU"/>
              </w:rPr>
            </w:pPr>
          </w:p>
          <w:p w14:paraId="59D424F9" w14:textId="77777777" w:rsidR="00717C95" w:rsidRPr="00BC621F" w:rsidRDefault="00717C95" w:rsidP="003F59B4">
            <w:pPr>
              <w:spacing w:line="240" w:lineRule="auto"/>
              <w:rPr>
                <w:sz w:val="16"/>
                <w:szCs w:val="16"/>
                <w:lang w:val="en-AU"/>
              </w:rPr>
            </w:pPr>
          </w:p>
          <w:p w14:paraId="7069DE83" w14:textId="77777777" w:rsidR="00717C95" w:rsidRPr="00BC621F" w:rsidRDefault="00717C95" w:rsidP="003F59B4">
            <w:pPr>
              <w:spacing w:line="240" w:lineRule="auto"/>
              <w:rPr>
                <w:sz w:val="16"/>
                <w:szCs w:val="16"/>
                <w:lang w:val="en-AU"/>
              </w:rPr>
            </w:pPr>
          </w:p>
          <w:p w14:paraId="5A10FE04" w14:textId="77777777" w:rsidR="00717C95" w:rsidRPr="00BC621F" w:rsidRDefault="00717C95" w:rsidP="003F59B4">
            <w:pPr>
              <w:spacing w:line="240" w:lineRule="auto"/>
              <w:rPr>
                <w:sz w:val="16"/>
                <w:szCs w:val="16"/>
                <w:lang w:val="en-AU"/>
              </w:rPr>
            </w:pPr>
          </w:p>
          <w:p w14:paraId="327FE8B4" w14:textId="77777777" w:rsidR="00717C95" w:rsidRPr="00BC621F" w:rsidRDefault="00717C95" w:rsidP="003F59B4">
            <w:pPr>
              <w:spacing w:line="240" w:lineRule="auto"/>
              <w:rPr>
                <w:sz w:val="16"/>
                <w:szCs w:val="16"/>
                <w:lang w:val="en-AU"/>
              </w:rPr>
            </w:pPr>
          </w:p>
          <w:p w14:paraId="0E5DDA91" w14:textId="77777777" w:rsidR="00717C95" w:rsidRPr="00BC621F" w:rsidRDefault="00717C95" w:rsidP="003F59B4">
            <w:pPr>
              <w:spacing w:line="240" w:lineRule="auto"/>
              <w:rPr>
                <w:sz w:val="16"/>
                <w:szCs w:val="16"/>
                <w:lang w:val="en-AU"/>
              </w:rPr>
            </w:pPr>
          </w:p>
          <w:p w14:paraId="4AB8C7C5" w14:textId="77777777" w:rsidR="00717C95" w:rsidRPr="00BC621F" w:rsidRDefault="00717C95" w:rsidP="003F59B4">
            <w:pPr>
              <w:spacing w:line="240" w:lineRule="auto"/>
              <w:rPr>
                <w:sz w:val="16"/>
                <w:szCs w:val="16"/>
                <w:lang w:val="en-AU"/>
              </w:rPr>
            </w:pPr>
          </w:p>
          <w:p w14:paraId="5426D79B" w14:textId="27A1F8C4" w:rsidR="00717C95" w:rsidRPr="00BC621F" w:rsidRDefault="00717C95" w:rsidP="003F59B4">
            <w:pPr>
              <w:spacing w:line="240" w:lineRule="auto"/>
              <w:rPr>
                <w:sz w:val="16"/>
                <w:szCs w:val="16"/>
                <w:lang w:val="en-AU"/>
              </w:rPr>
            </w:pPr>
            <w:r w:rsidRPr="00BC621F">
              <w:rPr>
                <w:sz w:val="16"/>
                <w:szCs w:val="16"/>
                <w:lang w:val="en-AU"/>
              </w:rPr>
              <w:t>Use existing regional mechanisms (e.g., CROP WGs)</w:t>
            </w:r>
          </w:p>
          <w:p w14:paraId="176B0B7D" w14:textId="77777777" w:rsidR="008D3AC7" w:rsidRPr="00BC621F" w:rsidRDefault="008D3AC7" w:rsidP="003F59B4">
            <w:pPr>
              <w:spacing w:line="240" w:lineRule="auto"/>
              <w:rPr>
                <w:sz w:val="16"/>
                <w:szCs w:val="16"/>
                <w:lang w:val="en-AU"/>
              </w:rPr>
            </w:pPr>
          </w:p>
          <w:p w14:paraId="3F99C951" w14:textId="77777777" w:rsidR="008D3AC7" w:rsidRPr="00BC621F" w:rsidRDefault="008D3AC7" w:rsidP="003F59B4">
            <w:pPr>
              <w:spacing w:line="240" w:lineRule="auto"/>
              <w:rPr>
                <w:sz w:val="16"/>
                <w:szCs w:val="16"/>
                <w:lang w:val="en-AU"/>
              </w:rPr>
            </w:pPr>
          </w:p>
          <w:p w14:paraId="19BFDDA0" w14:textId="77777777" w:rsidR="008D3AC7" w:rsidRPr="00BC621F" w:rsidRDefault="008D3AC7" w:rsidP="003F59B4">
            <w:pPr>
              <w:spacing w:line="240" w:lineRule="auto"/>
              <w:rPr>
                <w:sz w:val="16"/>
                <w:szCs w:val="16"/>
                <w:lang w:val="en-AU"/>
              </w:rPr>
            </w:pPr>
          </w:p>
          <w:p w14:paraId="2BA17038" w14:textId="77777777" w:rsidR="008D3AC7" w:rsidRPr="00BC621F" w:rsidRDefault="008D3AC7" w:rsidP="003F59B4">
            <w:pPr>
              <w:spacing w:line="240" w:lineRule="auto"/>
              <w:rPr>
                <w:sz w:val="16"/>
                <w:szCs w:val="16"/>
                <w:lang w:val="en-AU"/>
              </w:rPr>
            </w:pPr>
          </w:p>
          <w:p w14:paraId="19B85B07" w14:textId="77777777" w:rsidR="008D3AC7" w:rsidRPr="00BC621F" w:rsidRDefault="008D3AC7" w:rsidP="003F59B4">
            <w:pPr>
              <w:spacing w:line="240" w:lineRule="auto"/>
              <w:rPr>
                <w:sz w:val="16"/>
                <w:szCs w:val="16"/>
                <w:lang w:val="en-AU"/>
              </w:rPr>
            </w:pPr>
          </w:p>
          <w:p w14:paraId="5042A69D" w14:textId="4701B0EA" w:rsidR="008D3AC7" w:rsidRPr="00BC621F" w:rsidRDefault="008D3AC7" w:rsidP="003F59B4">
            <w:pPr>
              <w:spacing w:line="240" w:lineRule="auto"/>
              <w:rPr>
                <w:sz w:val="16"/>
                <w:szCs w:val="16"/>
                <w:lang w:val="en-AU"/>
              </w:rPr>
            </w:pPr>
          </w:p>
        </w:tc>
        <w:tc>
          <w:tcPr>
            <w:tcW w:w="1984" w:type="dxa"/>
          </w:tcPr>
          <w:p w14:paraId="23042727" w14:textId="77777777" w:rsidR="00B71877" w:rsidRPr="00BC621F" w:rsidRDefault="00EE25EB" w:rsidP="003F59B4">
            <w:pPr>
              <w:spacing w:line="240" w:lineRule="auto"/>
              <w:rPr>
                <w:sz w:val="16"/>
                <w:szCs w:val="16"/>
                <w:lang w:val="en-AU"/>
              </w:rPr>
            </w:pPr>
            <w:r w:rsidRPr="00BC621F">
              <w:rPr>
                <w:sz w:val="16"/>
                <w:szCs w:val="16"/>
                <w:lang w:val="en-AU"/>
              </w:rPr>
              <w:lastRenderedPageBreak/>
              <w:t>Increased understanding of scope and application of the Noumea Convention by Parties and SPREP Members (non-Parties)</w:t>
            </w:r>
          </w:p>
          <w:p w14:paraId="5C29ABBD" w14:textId="77777777" w:rsidR="00EE25EB" w:rsidRPr="00BC621F" w:rsidRDefault="00EE25EB" w:rsidP="003F59B4">
            <w:pPr>
              <w:spacing w:line="240" w:lineRule="auto"/>
              <w:rPr>
                <w:sz w:val="16"/>
                <w:szCs w:val="16"/>
                <w:lang w:val="en-AU"/>
              </w:rPr>
            </w:pPr>
          </w:p>
          <w:p w14:paraId="14A44FE3" w14:textId="77777777" w:rsidR="00EE25EB" w:rsidRPr="00BC621F" w:rsidRDefault="00EE25EB" w:rsidP="003F59B4">
            <w:pPr>
              <w:spacing w:line="240" w:lineRule="auto"/>
              <w:rPr>
                <w:sz w:val="16"/>
                <w:szCs w:val="16"/>
                <w:lang w:val="en-AU"/>
              </w:rPr>
            </w:pPr>
            <w:r w:rsidRPr="00BC621F">
              <w:rPr>
                <w:sz w:val="16"/>
                <w:szCs w:val="16"/>
                <w:lang w:val="en-AU"/>
              </w:rPr>
              <w:lastRenderedPageBreak/>
              <w:t>Reduce repetition and redundancy</w:t>
            </w:r>
          </w:p>
          <w:p w14:paraId="622C28BE" w14:textId="77777777" w:rsidR="00EE25EB" w:rsidRPr="00BC621F" w:rsidRDefault="00EE25EB" w:rsidP="003F59B4">
            <w:pPr>
              <w:spacing w:line="240" w:lineRule="auto"/>
              <w:rPr>
                <w:sz w:val="16"/>
                <w:szCs w:val="16"/>
                <w:lang w:val="en-AU"/>
              </w:rPr>
            </w:pPr>
          </w:p>
          <w:p w14:paraId="39B8FC88" w14:textId="77777777" w:rsidR="00EE25EB" w:rsidRPr="00BC621F" w:rsidRDefault="00EE25EB" w:rsidP="003F59B4">
            <w:pPr>
              <w:spacing w:line="240" w:lineRule="auto"/>
              <w:rPr>
                <w:sz w:val="16"/>
                <w:szCs w:val="16"/>
                <w:lang w:val="en-AU"/>
              </w:rPr>
            </w:pPr>
            <w:r w:rsidRPr="00BC621F">
              <w:rPr>
                <w:sz w:val="16"/>
                <w:szCs w:val="16"/>
                <w:lang w:val="en-AU"/>
              </w:rPr>
              <w:t>Improved allocation and use of resources</w:t>
            </w:r>
          </w:p>
          <w:p w14:paraId="4BA4FF89" w14:textId="77777777" w:rsidR="008D3AC7" w:rsidRPr="00BC621F" w:rsidRDefault="008D3AC7" w:rsidP="003F59B4">
            <w:pPr>
              <w:spacing w:line="240" w:lineRule="auto"/>
              <w:rPr>
                <w:sz w:val="16"/>
                <w:szCs w:val="16"/>
                <w:lang w:val="en-AU"/>
              </w:rPr>
            </w:pPr>
          </w:p>
          <w:p w14:paraId="3F036EE5" w14:textId="77777777" w:rsidR="008D3AC7" w:rsidRPr="00BC621F" w:rsidRDefault="008D3AC7" w:rsidP="003F59B4">
            <w:pPr>
              <w:spacing w:line="240" w:lineRule="auto"/>
              <w:rPr>
                <w:sz w:val="16"/>
                <w:szCs w:val="16"/>
                <w:lang w:val="en-AU"/>
              </w:rPr>
            </w:pPr>
            <w:r w:rsidRPr="00BC621F">
              <w:rPr>
                <w:sz w:val="16"/>
                <w:szCs w:val="16"/>
                <w:lang w:val="en-AU"/>
              </w:rPr>
              <w:t>Enhanced synergies and collaboration</w:t>
            </w:r>
          </w:p>
          <w:p w14:paraId="0E5D6E62" w14:textId="77777777" w:rsidR="006E0C9F" w:rsidRPr="00BC621F" w:rsidRDefault="006E0C9F" w:rsidP="003F59B4">
            <w:pPr>
              <w:spacing w:line="240" w:lineRule="auto"/>
              <w:rPr>
                <w:sz w:val="16"/>
                <w:szCs w:val="16"/>
                <w:lang w:val="en-AU"/>
              </w:rPr>
            </w:pPr>
          </w:p>
          <w:p w14:paraId="696AAFFB" w14:textId="77777777" w:rsidR="006E0C9F" w:rsidRPr="00BC621F" w:rsidRDefault="006E0C9F" w:rsidP="003F59B4">
            <w:pPr>
              <w:spacing w:line="240" w:lineRule="auto"/>
              <w:rPr>
                <w:sz w:val="16"/>
                <w:szCs w:val="16"/>
                <w:lang w:val="en-AU"/>
              </w:rPr>
            </w:pPr>
            <w:r w:rsidRPr="00BC621F">
              <w:rPr>
                <w:sz w:val="16"/>
                <w:szCs w:val="16"/>
                <w:lang w:val="en-AU"/>
              </w:rPr>
              <w:t>Increased exposure of the Noumea Convention and its linkages with high profile entitles such as SPREP as an organisation and key regional frameworks (FNCPA, Cleaner Pacific)</w:t>
            </w:r>
          </w:p>
          <w:p w14:paraId="1470696E" w14:textId="77777777" w:rsidR="00717C95" w:rsidRPr="00BC621F" w:rsidRDefault="00717C95" w:rsidP="003F59B4">
            <w:pPr>
              <w:spacing w:line="240" w:lineRule="auto"/>
              <w:rPr>
                <w:sz w:val="16"/>
                <w:szCs w:val="16"/>
                <w:lang w:val="en-AU"/>
              </w:rPr>
            </w:pPr>
          </w:p>
          <w:p w14:paraId="27FEC31B" w14:textId="378961B3" w:rsidR="00717C95" w:rsidRPr="00BC621F" w:rsidRDefault="00717C95" w:rsidP="003F59B4">
            <w:pPr>
              <w:spacing w:line="240" w:lineRule="auto"/>
              <w:rPr>
                <w:sz w:val="16"/>
                <w:szCs w:val="16"/>
                <w:lang w:val="en-AU"/>
              </w:rPr>
            </w:pPr>
            <w:r w:rsidRPr="00BC621F">
              <w:rPr>
                <w:sz w:val="16"/>
                <w:szCs w:val="16"/>
                <w:lang w:val="en-AU"/>
              </w:rPr>
              <w:t>Effective coordination of regional issues relating to ocean governance</w:t>
            </w:r>
          </w:p>
        </w:tc>
        <w:tc>
          <w:tcPr>
            <w:tcW w:w="1843" w:type="dxa"/>
          </w:tcPr>
          <w:p w14:paraId="1B28F374" w14:textId="77777777" w:rsidR="00B71877" w:rsidRPr="00BC621F" w:rsidRDefault="00EE25EB" w:rsidP="003F59B4">
            <w:pPr>
              <w:spacing w:line="240" w:lineRule="auto"/>
              <w:rPr>
                <w:sz w:val="16"/>
                <w:szCs w:val="16"/>
                <w:lang w:val="en-AU"/>
              </w:rPr>
            </w:pPr>
            <w:r w:rsidRPr="00BC621F">
              <w:rPr>
                <w:sz w:val="16"/>
                <w:szCs w:val="16"/>
                <w:lang w:val="en-AU"/>
              </w:rPr>
              <w:lastRenderedPageBreak/>
              <w:t>Noumea Convention is better utilised by Parties and SPREP Members</w:t>
            </w:r>
          </w:p>
          <w:p w14:paraId="4C7AF47F" w14:textId="77777777" w:rsidR="00EE25EB" w:rsidRPr="00BC621F" w:rsidRDefault="00EE25EB" w:rsidP="003F59B4">
            <w:pPr>
              <w:spacing w:line="240" w:lineRule="auto"/>
              <w:rPr>
                <w:sz w:val="16"/>
                <w:szCs w:val="16"/>
                <w:lang w:val="en-AU"/>
              </w:rPr>
            </w:pPr>
          </w:p>
          <w:p w14:paraId="15EB5A07" w14:textId="77777777" w:rsidR="00EE25EB" w:rsidRPr="00BC621F" w:rsidRDefault="00EE25EB" w:rsidP="003F59B4">
            <w:pPr>
              <w:spacing w:line="240" w:lineRule="auto"/>
              <w:rPr>
                <w:sz w:val="16"/>
                <w:szCs w:val="16"/>
                <w:lang w:val="en-AU"/>
              </w:rPr>
            </w:pPr>
            <w:r w:rsidRPr="00BC621F">
              <w:rPr>
                <w:sz w:val="16"/>
                <w:szCs w:val="16"/>
                <w:lang w:val="en-AU"/>
              </w:rPr>
              <w:t>Increased membership to the Noumea Convention</w:t>
            </w:r>
          </w:p>
          <w:p w14:paraId="1AE9CBE6" w14:textId="77777777" w:rsidR="00EE25EB" w:rsidRPr="00BC621F" w:rsidRDefault="00EE25EB" w:rsidP="003F59B4">
            <w:pPr>
              <w:spacing w:line="240" w:lineRule="auto"/>
              <w:rPr>
                <w:sz w:val="16"/>
                <w:szCs w:val="16"/>
                <w:lang w:val="en-AU"/>
              </w:rPr>
            </w:pPr>
          </w:p>
          <w:p w14:paraId="0CA861D8" w14:textId="77777777" w:rsidR="00EE25EB" w:rsidRPr="00BC621F" w:rsidRDefault="00EE25EB" w:rsidP="003F59B4">
            <w:pPr>
              <w:spacing w:line="240" w:lineRule="auto"/>
              <w:rPr>
                <w:sz w:val="16"/>
                <w:szCs w:val="16"/>
                <w:lang w:val="en-AU"/>
              </w:rPr>
            </w:pPr>
            <w:r w:rsidRPr="00BC621F">
              <w:rPr>
                <w:sz w:val="16"/>
                <w:szCs w:val="16"/>
                <w:lang w:val="en-AU"/>
              </w:rPr>
              <w:t>Donors and Partners have greater understanding of the value of the Noumea Convention for investment</w:t>
            </w:r>
          </w:p>
          <w:p w14:paraId="4B9C57EE" w14:textId="77777777" w:rsidR="008D3AC7" w:rsidRPr="00BC621F" w:rsidRDefault="008D3AC7" w:rsidP="003F59B4">
            <w:pPr>
              <w:spacing w:line="240" w:lineRule="auto"/>
              <w:rPr>
                <w:sz w:val="16"/>
                <w:szCs w:val="16"/>
                <w:lang w:val="en-AU"/>
              </w:rPr>
            </w:pPr>
          </w:p>
          <w:p w14:paraId="43ED6CED" w14:textId="77777777" w:rsidR="008D3AC7" w:rsidRPr="00BC621F" w:rsidRDefault="008D3AC7" w:rsidP="003F59B4">
            <w:pPr>
              <w:spacing w:line="240" w:lineRule="auto"/>
              <w:rPr>
                <w:sz w:val="16"/>
                <w:szCs w:val="16"/>
                <w:lang w:val="en-AU"/>
              </w:rPr>
            </w:pPr>
            <w:r w:rsidRPr="00BC621F">
              <w:rPr>
                <w:sz w:val="16"/>
                <w:szCs w:val="16"/>
                <w:lang w:val="en-AU"/>
              </w:rPr>
              <w:t>Increased visibility of the Noumea Convention</w:t>
            </w:r>
          </w:p>
          <w:p w14:paraId="06DE7192" w14:textId="77777777" w:rsidR="00E2242C" w:rsidRPr="00BC621F" w:rsidRDefault="00E2242C" w:rsidP="003F59B4">
            <w:pPr>
              <w:spacing w:line="240" w:lineRule="auto"/>
              <w:rPr>
                <w:sz w:val="16"/>
                <w:szCs w:val="16"/>
                <w:lang w:val="en-AU"/>
              </w:rPr>
            </w:pPr>
          </w:p>
          <w:p w14:paraId="2D7667A0" w14:textId="77777777" w:rsidR="00E2242C" w:rsidRPr="00BC621F" w:rsidRDefault="00E2242C" w:rsidP="00E2242C">
            <w:pPr>
              <w:spacing w:line="240" w:lineRule="auto"/>
              <w:rPr>
                <w:sz w:val="16"/>
                <w:szCs w:val="16"/>
                <w:lang w:val="en-AU"/>
              </w:rPr>
            </w:pPr>
            <w:r w:rsidRPr="00BC621F">
              <w:rPr>
                <w:sz w:val="16"/>
                <w:szCs w:val="16"/>
                <w:lang w:val="en-AU"/>
              </w:rPr>
              <w:t>Coordinated regional approaches to ocean governance to support the 2050 Blue Strategy</w:t>
            </w:r>
          </w:p>
          <w:p w14:paraId="05B936C2" w14:textId="77777777" w:rsidR="00E2242C" w:rsidRPr="00BC621F" w:rsidRDefault="00E2242C" w:rsidP="003F59B4">
            <w:pPr>
              <w:spacing w:line="240" w:lineRule="auto"/>
              <w:rPr>
                <w:sz w:val="16"/>
                <w:szCs w:val="16"/>
                <w:lang w:val="en-AU"/>
              </w:rPr>
            </w:pPr>
          </w:p>
          <w:p w14:paraId="5BF59B03" w14:textId="77777777" w:rsidR="00717C95" w:rsidRPr="00BC621F" w:rsidRDefault="00717C95" w:rsidP="003F59B4">
            <w:pPr>
              <w:spacing w:line="240" w:lineRule="auto"/>
              <w:rPr>
                <w:sz w:val="16"/>
                <w:szCs w:val="16"/>
                <w:lang w:val="en-AU"/>
              </w:rPr>
            </w:pPr>
          </w:p>
          <w:p w14:paraId="738FB620" w14:textId="30B87CD3" w:rsidR="00717C95" w:rsidRPr="00BC621F" w:rsidRDefault="00717C95" w:rsidP="003F59B4">
            <w:pPr>
              <w:spacing w:line="240" w:lineRule="auto"/>
              <w:rPr>
                <w:sz w:val="16"/>
                <w:szCs w:val="16"/>
                <w:lang w:val="en-AU"/>
              </w:rPr>
            </w:pPr>
          </w:p>
        </w:tc>
        <w:tc>
          <w:tcPr>
            <w:tcW w:w="709" w:type="dxa"/>
            <w:shd w:val="clear" w:color="auto" w:fill="767171" w:themeFill="background2" w:themeFillShade="80"/>
            <w:tcMar>
              <w:left w:w="57" w:type="dxa"/>
              <w:right w:w="57" w:type="dxa"/>
            </w:tcMar>
            <w:vAlign w:val="center"/>
          </w:tcPr>
          <w:p w14:paraId="6B4AE93A" w14:textId="77777777" w:rsidR="00B71877" w:rsidRPr="00BC621F" w:rsidRDefault="00B71877" w:rsidP="00F554C4">
            <w:pPr>
              <w:spacing w:line="240" w:lineRule="auto"/>
              <w:jc w:val="center"/>
              <w:rPr>
                <w:rFonts w:eastAsia="Times New Roman"/>
                <w:sz w:val="16"/>
                <w:szCs w:val="16"/>
                <w:lang w:val="en-AU"/>
              </w:rPr>
            </w:pPr>
          </w:p>
        </w:tc>
        <w:tc>
          <w:tcPr>
            <w:tcW w:w="709" w:type="dxa"/>
            <w:shd w:val="clear" w:color="auto" w:fill="767171" w:themeFill="background2" w:themeFillShade="80"/>
            <w:tcMar>
              <w:left w:w="57" w:type="dxa"/>
              <w:right w:w="57" w:type="dxa"/>
            </w:tcMar>
            <w:vAlign w:val="center"/>
          </w:tcPr>
          <w:p w14:paraId="33E23CCC" w14:textId="77777777" w:rsidR="00B71877" w:rsidRPr="00987C78" w:rsidRDefault="00B71877" w:rsidP="00F554C4">
            <w:pPr>
              <w:spacing w:line="240" w:lineRule="auto"/>
              <w:jc w:val="center"/>
              <w:rPr>
                <w:sz w:val="16"/>
                <w:szCs w:val="16"/>
                <w:lang w:val="en-AU"/>
              </w:rPr>
            </w:pPr>
          </w:p>
        </w:tc>
        <w:tc>
          <w:tcPr>
            <w:tcW w:w="709" w:type="dxa"/>
            <w:shd w:val="clear" w:color="auto" w:fill="auto"/>
            <w:tcMar>
              <w:left w:w="57" w:type="dxa"/>
              <w:right w:w="57" w:type="dxa"/>
            </w:tcMar>
            <w:vAlign w:val="center"/>
          </w:tcPr>
          <w:p w14:paraId="09433927" w14:textId="77777777" w:rsidR="00B71877" w:rsidRPr="00987C78" w:rsidRDefault="00B71877" w:rsidP="00F554C4">
            <w:pPr>
              <w:spacing w:line="240" w:lineRule="auto"/>
              <w:jc w:val="center"/>
              <w:rPr>
                <w:sz w:val="16"/>
                <w:szCs w:val="16"/>
                <w:lang w:val="en-AU"/>
              </w:rPr>
            </w:pPr>
          </w:p>
        </w:tc>
        <w:tc>
          <w:tcPr>
            <w:tcW w:w="709" w:type="dxa"/>
            <w:shd w:val="clear" w:color="auto" w:fill="auto"/>
            <w:tcMar>
              <w:left w:w="57" w:type="dxa"/>
              <w:right w:w="57" w:type="dxa"/>
            </w:tcMar>
            <w:vAlign w:val="center"/>
          </w:tcPr>
          <w:p w14:paraId="72F434E1" w14:textId="77777777" w:rsidR="00B71877" w:rsidRPr="00987C78" w:rsidRDefault="00B71877" w:rsidP="00F554C4">
            <w:pPr>
              <w:spacing w:line="240" w:lineRule="auto"/>
              <w:jc w:val="center"/>
              <w:rPr>
                <w:sz w:val="16"/>
                <w:szCs w:val="16"/>
                <w:lang w:val="en-AU"/>
              </w:rPr>
            </w:pPr>
          </w:p>
        </w:tc>
        <w:tc>
          <w:tcPr>
            <w:tcW w:w="709" w:type="dxa"/>
            <w:shd w:val="clear" w:color="auto" w:fill="auto"/>
          </w:tcPr>
          <w:p w14:paraId="1D9D7FEB" w14:textId="77777777" w:rsidR="00B71877" w:rsidRPr="00BC621F" w:rsidRDefault="00B71877" w:rsidP="00F554C4">
            <w:pPr>
              <w:spacing w:line="240" w:lineRule="auto"/>
              <w:rPr>
                <w:rFonts w:eastAsia="Times New Roman"/>
                <w:sz w:val="16"/>
                <w:szCs w:val="16"/>
                <w:lang w:val="en-AU"/>
              </w:rPr>
            </w:pPr>
          </w:p>
        </w:tc>
        <w:tc>
          <w:tcPr>
            <w:tcW w:w="850" w:type="dxa"/>
          </w:tcPr>
          <w:p w14:paraId="2B76CF79" w14:textId="77777777" w:rsidR="00B71877" w:rsidRPr="00BC621F" w:rsidRDefault="00EE25EB" w:rsidP="00F554C4">
            <w:pPr>
              <w:spacing w:line="240" w:lineRule="auto"/>
              <w:rPr>
                <w:rFonts w:eastAsia="Times New Roman"/>
                <w:sz w:val="16"/>
                <w:szCs w:val="16"/>
                <w:lang w:val="en-AU"/>
              </w:rPr>
            </w:pPr>
            <w:r w:rsidRPr="00BC621F">
              <w:rPr>
                <w:rFonts w:eastAsia="Times New Roman"/>
                <w:sz w:val="16"/>
                <w:szCs w:val="16"/>
                <w:lang w:val="en-AU"/>
              </w:rPr>
              <w:t xml:space="preserve">Parties </w:t>
            </w:r>
          </w:p>
          <w:p w14:paraId="5717B64A" w14:textId="77777777" w:rsidR="00EE25EB" w:rsidRPr="00BC621F" w:rsidRDefault="00EE25EB" w:rsidP="00F554C4">
            <w:pPr>
              <w:spacing w:line="240" w:lineRule="auto"/>
              <w:rPr>
                <w:rFonts w:eastAsia="Times New Roman"/>
                <w:sz w:val="16"/>
                <w:szCs w:val="16"/>
                <w:lang w:val="en-AU"/>
              </w:rPr>
            </w:pPr>
          </w:p>
          <w:p w14:paraId="0FB97767" w14:textId="77777777" w:rsidR="00EE25EB" w:rsidRPr="00BC621F" w:rsidRDefault="00EE25EB" w:rsidP="00F554C4">
            <w:pPr>
              <w:spacing w:line="240" w:lineRule="auto"/>
              <w:rPr>
                <w:rFonts w:eastAsia="Times New Roman"/>
                <w:sz w:val="16"/>
                <w:szCs w:val="16"/>
                <w:lang w:val="en-AU"/>
              </w:rPr>
            </w:pPr>
            <w:r w:rsidRPr="00BC621F">
              <w:rPr>
                <w:rFonts w:eastAsia="Times New Roman"/>
                <w:sz w:val="16"/>
                <w:szCs w:val="16"/>
                <w:lang w:val="en-AU"/>
              </w:rPr>
              <w:t>SPREP Members</w:t>
            </w:r>
          </w:p>
          <w:p w14:paraId="2E1E20B0" w14:textId="77777777" w:rsidR="00EE25EB" w:rsidRPr="00BC621F" w:rsidRDefault="00EE25EB" w:rsidP="00F554C4">
            <w:pPr>
              <w:spacing w:line="240" w:lineRule="auto"/>
              <w:rPr>
                <w:rFonts w:eastAsia="Times New Roman"/>
                <w:sz w:val="16"/>
                <w:szCs w:val="16"/>
                <w:lang w:val="en-AU"/>
              </w:rPr>
            </w:pPr>
          </w:p>
          <w:p w14:paraId="3DEB823D" w14:textId="77777777" w:rsidR="00EE25EB" w:rsidRPr="00BC621F" w:rsidRDefault="00EE25EB" w:rsidP="00F554C4">
            <w:pPr>
              <w:spacing w:line="240" w:lineRule="auto"/>
              <w:rPr>
                <w:rFonts w:eastAsia="Times New Roman"/>
                <w:sz w:val="16"/>
                <w:szCs w:val="16"/>
                <w:lang w:val="en-AU"/>
              </w:rPr>
            </w:pPr>
            <w:r w:rsidRPr="00BC621F">
              <w:rPr>
                <w:rFonts w:eastAsia="Times New Roman"/>
                <w:sz w:val="16"/>
                <w:szCs w:val="16"/>
                <w:lang w:val="en-AU"/>
              </w:rPr>
              <w:lastRenderedPageBreak/>
              <w:t>Partners of regional roundtables</w:t>
            </w:r>
          </w:p>
          <w:p w14:paraId="2DA76BF2" w14:textId="77777777" w:rsidR="00EE25EB" w:rsidRPr="00BC621F" w:rsidRDefault="00EE25EB" w:rsidP="00F554C4">
            <w:pPr>
              <w:spacing w:line="240" w:lineRule="auto"/>
              <w:rPr>
                <w:rFonts w:eastAsia="Times New Roman"/>
                <w:sz w:val="16"/>
                <w:szCs w:val="16"/>
                <w:lang w:val="en-AU"/>
              </w:rPr>
            </w:pPr>
          </w:p>
          <w:p w14:paraId="3E412EAA" w14:textId="39048ACC" w:rsidR="00EE25EB" w:rsidRPr="00BC621F" w:rsidRDefault="00EE25EB" w:rsidP="00F554C4">
            <w:pPr>
              <w:spacing w:line="240" w:lineRule="auto"/>
              <w:rPr>
                <w:rFonts w:eastAsia="Times New Roman"/>
                <w:sz w:val="16"/>
                <w:szCs w:val="16"/>
                <w:lang w:val="en-AU"/>
              </w:rPr>
            </w:pPr>
            <w:r w:rsidRPr="00BC621F">
              <w:rPr>
                <w:rFonts w:eastAsia="Times New Roman"/>
                <w:sz w:val="16"/>
                <w:szCs w:val="16"/>
                <w:lang w:val="en-AU"/>
              </w:rPr>
              <w:t>CROP</w:t>
            </w:r>
          </w:p>
        </w:tc>
        <w:tc>
          <w:tcPr>
            <w:tcW w:w="709" w:type="dxa"/>
          </w:tcPr>
          <w:p w14:paraId="462DFC16" w14:textId="77777777" w:rsidR="00B71877" w:rsidRPr="00BC621F" w:rsidRDefault="00EE25EB" w:rsidP="00F554C4">
            <w:pPr>
              <w:spacing w:line="240" w:lineRule="auto"/>
              <w:rPr>
                <w:rFonts w:eastAsia="Times New Roman"/>
                <w:sz w:val="16"/>
                <w:szCs w:val="16"/>
                <w:lang w:val="en-AU"/>
              </w:rPr>
            </w:pPr>
            <w:r w:rsidRPr="00BC621F">
              <w:rPr>
                <w:rFonts w:eastAsia="Times New Roman"/>
                <w:sz w:val="16"/>
                <w:szCs w:val="16"/>
                <w:lang w:val="en-AU"/>
              </w:rPr>
              <w:lastRenderedPageBreak/>
              <w:t>SPREP</w:t>
            </w:r>
          </w:p>
          <w:p w14:paraId="66644D69" w14:textId="77777777" w:rsidR="00EE25EB" w:rsidRPr="00BC621F" w:rsidRDefault="00EE25EB" w:rsidP="00F554C4">
            <w:pPr>
              <w:spacing w:line="240" w:lineRule="auto"/>
              <w:rPr>
                <w:rFonts w:eastAsia="Times New Roman"/>
                <w:sz w:val="16"/>
                <w:szCs w:val="16"/>
                <w:lang w:val="en-AU"/>
              </w:rPr>
            </w:pPr>
          </w:p>
          <w:p w14:paraId="65A816DB" w14:textId="6CB1BFE7" w:rsidR="00EE25EB" w:rsidRPr="00BC621F" w:rsidRDefault="00EE25EB" w:rsidP="00F554C4">
            <w:pPr>
              <w:spacing w:line="240" w:lineRule="auto"/>
              <w:rPr>
                <w:rFonts w:eastAsia="Times New Roman"/>
                <w:sz w:val="16"/>
                <w:szCs w:val="16"/>
                <w:lang w:val="en-AU"/>
              </w:rPr>
            </w:pPr>
            <w:r w:rsidRPr="00BC621F">
              <w:rPr>
                <w:rFonts w:eastAsia="Times New Roman"/>
                <w:sz w:val="16"/>
                <w:szCs w:val="16"/>
                <w:lang w:val="en-AU"/>
              </w:rPr>
              <w:t>Focal points</w:t>
            </w:r>
          </w:p>
        </w:tc>
      </w:tr>
      <w:tr w:rsidR="00617B8B" w:rsidRPr="00844E1E" w14:paraId="3A59D526" w14:textId="77777777" w:rsidTr="00AF763E">
        <w:tc>
          <w:tcPr>
            <w:tcW w:w="1615" w:type="dxa"/>
          </w:tcPr>
          <w:p w14:paraId="7A2EBA10" w14:textId="77777777" w:rsidR="00617B8B" w:rsidRPr="00987C78" w:rsidRDefault="00617B8B" w:rsidP="008E6FC1">
            <w:pPr>
              <w:numPr>
                <w:ilvl w:val="1"/>
                <w:numId w:val="19"/>
              </w:numPr>
              <w:tabs>
                <w:tab w:val="left" w:pos="284"/>
              </w:tabs>
              <w:spacing w:line="240" w:lineRule="auto"/>
              <w:contextualSpacing/>
              <w:rPr>
                <w:sz w:val="16"/>
                <w:szCs w:val="16"/>
              </w:rPr>
            </w:pPr>
            <w:r w:rsidRPr="00BC621F">
              <w:rPr>
                <w:sz w:val="16"/>
                <w:szCs w:val="16"/>
              </w:rPr>
              <w:t>Identify key issues that the Noumea Convention can support and integrate these into an action plan of the Noumea Convention</w:t>
            </w:r>
          </w:p>
          <w:p w14:paraId="09978580" w14:textId="646F1FBB" w:rsidR="007B4332" w:rsidRPr="00987C78" w:rsidRDefault="007B4332" w:rsidP="007B4332">
            <w:pPr>
              <w:tabs>
                <w:tab w:val="left" w:pos="284"/>
              </w:tabs>
              <w:spacing w:line="240" w:lineRule="auto"/>
              <w:contextualSpacing/>
              <w:rPr>
                <w:sz w:val="16"/>
                <w:szCs w:val="16"/>
              </w:rPr>
            </w:pPr>
            <w:r w:rsidRPr="00987C78">
              <w:rPr>
                <w:sz w:val="16"/>
                <w:szCs w:val="16"/>
                <w:highlight w:val="yellow"/>
              </w:rPr>
              <w:t>[re</w:t>
            </w:r>
            <w:r w:rsidR="007B373B" w:rsidRPr="00987C78">
              <w:rPr>
                <w:sz w:val="16"/>
                <w:szCs w:val="16"/>
                <w:highlight w:val="yellow"/>
              </w:rPr>
              <w:t>comm: 2,6,15]</w:t>
            </w:r>
          </w:p>
        </w:tc>
        <w:tc>
          <w:tcPr>
            <w:tcW w:w="3488" w:type="dxa"/>
          </w:tcPr>
          <w:p w14:paraId="3C689451" w14:textId="6FCB0BD0" w:rsidR="000D25B6" w:rsidRPr="00BC621F" w:rsidRDefault="00617B8B" w:rsidP="008E6FC1">
            <w:pPr>
              <w:pStyle w:val="ListParagraph1"/>
              <w:framePr w:hSpace="0" w:wrap="auto" w:vAnchor="margin" w:xAlign="left" w:yAlign="inline"/>
              <w:numPr>
                <w:ilvl w:val="2"/>
                <w:numId w:val="19"/>
              </w:numPr>
              <w:suppressOverlap w:val="0"/>
              <w:rPr>
                <w:color w:val="auto"/>
                <w:sz w:val="16"/>
                <w:szCs w:val="16"/>
              </w:rPr>
            </w:pPr>
            <w:r w:rsidRPr="00BC621F">
              <w:rPr>
                <w:color w:val="auto"/>
                <w:sz w:val="16"/>
                <w:szCs w:val="16"/>
              </w:rPr>
              <w:t>The Secretariat to support Parties in</w:t>
            </w:r>
            <w:r w:rsidR="000D25B6" w:rsidRPr="00BC621F">
              <w:rPr>
                <w:color w:val="auto"/>
                <w:sz w:val="16"/>
                <w:szCs w:val="16"/>
              </w:rPr>
              <w:t xml:space="preserve"> facilitating the sharing of information, provision of scientific and technical assistance to support national efforts to address key environmental issues.</w:t>
            </w:r>
          </w:p>
          <w:p w14:paraId="40C37766" w14:textId="77777777" w:rsidR="00617B8B" w:rsidRPr="00BC621F" w:rsidRDefault="00617B8B" w:rsidP="000D25B6">
            <w:pPr>
              <w:pStyle w:val="ListParagraph1"/>
              <w:framePr w:hSpace="0" w:wrap="auto" w:vAnchor="margin" w:xAlign="left" w:yAlign="inline"/>
              <w:numPr>
                <w:ilvl w:val="0"/>
                <w:numId w:val="0"/>
              </w:numPr>
              <w:suppressOverlap w:val="0"/>
              <w:rPr>
                <w:color w:val="auto"/>
                <w:sz w:val="16"/>
                <w:szCs w:val="16"/>
              </w:rPr>
            </w:pPr>
          </w:p>
          <w:p w14:paraId="5AAEC391" w14:textId="77777777" w:rsidR="00617B8B" w:rsidRPr="00BC621F" w:rsidRDefault="00617B8B" w:rsidP="008E6FC1">
            <w:pPr>
              <w:pStyle w:val="ListParagraph1"/>
              <w:framePr w:hSpace="0" w:wrap="auto" w:vAnchor="margin" w:xAlign="left" w:yAlign="inline"/>
              <w:numPr>
                <w:ilvl w:val="2"/>
                <w:numId w:val="19"/>
              </w:numPr>
              <w:suppressOverlap w:val="0"/>
              <w:rPr>
                <w:color w:val="auto"/>
                <w:sz w:val="16"/>
                <w:szCs w:val="16"/>
              </w:rPr>
            </w:pPr>
            <w:r w:rsidRPr="00BC621F">
              <w:rPr>
                <w:color w:val="auto"/>
                <w:sz w:val="16"/>
                <w:szCs w:val="16"/>
              </w:rPr>
              <w:t xml:space="preserve">The Secretariat to utilise existing opportunities (i) internally under activities in the SPREP Strategic Plan or annual/biennial workplans; (ii) regionally through existing (and new) regional mechanisms such as the Marine Sector Working Group (MSWG), PRP on disasters, Sustainable Development WG; (iii) globally through clear articulation of the relationship between the Noumea Convention with global frameworks such as CBD, BBNJ (discussions on INC, DSM, EBSAs); </w:t>
            </w:r>
          </w:p>
          <w:p w14:paraId="15257094" w14:textId="77777777" w:rsidR="00617B8B" w:rsidRPr="00BC621F" w:rsidRDefault="00617B8B" w:rsidP="00617B8B">
            <w:pPr>
              <w:pStyle w:val="ListParagraph1"/>
              <w:framePr w:hSpace="0" w:wrap="auto" w:vAnchor="margin" w:xAlign="left" w:yAlign="inline"/>
              <w:numPr>
                <w:ilvl w:val="0"/>
                <w:numId w:val="0"/>
              </w:numPr>
              <w:suppressOverlap w:val="0"/>
              <w:rPr>
                <w:color w:val="auto"/>
                <w:sz w:val="16"/>
                <w:szCs w:val="16"/>
              </w:rPr>
            </w:pPr>
          </w:p>
          <w:p w14:paraId="14E94064" w14:textId="777DE83E" w:rsidR="00617B8B" w:rsidRPr="00BC621F" w:rsidRDefault="00617B8B" w:rsidP="008E6FC1">
            <w:pPr>
              <w:pStyle w:val="ListParagraph1"/>
              <w:framePr w:hSpace="0" w:wrap="auto" w:vAnchor="margin" w:xAlign="left" w:yAlign="inline"/>
              <w:numPr>
                <w:ilvl w:val="2"/>
                <w:numId w:val="19"/>
              </w:numPr>
              <w:suppressOverlap w:val="0"/>
              <w:rPr>
                <w:color w:val="auto"/>
                <w:sz w:val="16"/>
                <w:szCs w:val="16"/>
              </w:rPr>
            </w:pPr>
            <w:r w:rsidRPr="00BC621F">
              <w:rPr>
                <w:color w:val="auto"/>
                <w:sz w:val="16"/>
                <w:szCs w:val="16"/>
              </w:rPr>
              <w:t>Integrate the Noumea Convention in M</w:t>
            </w:r>
            <w:r w:rsidR="00E2475E" w:rsidRPr="00BC621F">
              <w:rPr>
                <w:color w:val="auto"/>
                <w:sz w:val="16"/>
                <w:szCs w:val="16"/>
              </w:rPr>
              <w:t>ultilateral Environment Agreements (M</w:t>
            </w:r>
            <w:r w:rsidRPr="00BC621F">
              <w:rPr>
                <w:color w:val="auto"/>
                <w:sz w:val="16"/>
                <w:szCs w:val="16"/>
              </w:rPr>
              <w:t>EA</w:t>
            </w:r>
            <w:r w:rsidR="00E2475E" w:rsidRPr="00BC621F">
              <w:rPr>
                <w:color w:val="auto"/>
                <w:sz w:val="16"/>
                <w:szCs w:val="16"/>
              </w:rPr>
              <w:t>s)</w:t>
            </w:r>
            <w:r w:rsidRPr="00BC621F">
              <w:rPr>
                <w:color w:val="auto"/>
                <w:sz w:val="16"/>
                <w:szCs w:val="16"/>
              </w:rPr>
              <w:t xml:space="preserve"> negotiations through briefing materials and to support Pacific </w:t>
            </w:r>
            <w:r w:rsidRPr="00BC621F">
              <w:rPr>
                <w:color w:val="auto"/>
                <w:sz w:val="16"/>
                <w:szCs w:val="16"/>
              </w:rPr>
              <w:lastRenderedPageBreak/>
              <w:t>Island Countries (PICs) ratification and implementation actions under existing and new MEAs.</w:t>
            </w:r>
          </w:p>
        </w:tc>
        <w:tc>
          <w:tcPr>
            <w:tcW w:w="1134" w:type="dxa"/>
          </w:tcPr>
          <w:p w14:paraId="0D71BC80" w14:textId="77777777" w:rsidR="00617B8B" w:rsidRPr="00BC621F" w:rsidRDefault="000D25B6" w:rsidP="003F59B4">
            <w:pPr>
              <w:spacing w:line="240" w:lineRule="auto"/>
              <w:rPr>
                <w:sz w:val="16"/>
                <w:szCs w:val="16"/>
                <w:lang w:val="en-AU"/>
              </w:rPr>
            </w:pPr>
            <w:r w:rsidRPr="00BC621F">
              <w:rPr>
                <w:sz w:val="16"/>
                <w:szCs w:val="16"/>
                <w:lang w:val="en-AU"/>
              </w:rPr>
              <w:lastRenderedPageBreak/>
              <w:t>Utilise existing resources</w:t>
            </w:r>
          </w:p>
          <w:p w14:paraId="7DACC5D0" w14:textId="77777777" w:rsidR="000D25B6" w:rsidRPr="00BC621F" w:rsidRDefault="000D25B6" w:rsidP="003F59B4">
            <w:pPr>
              <w:spacing w:line="240" w:lineRule="auto"/>
              <w:rPr>
                <w:sz w:val="16"/>
                <w:szCs w:val="16"/>
                <w:lang w:val="en-AU"/>
              </w:rPr>
            </w:pPr>
          </w:p>
          <w:p w14:paraId="5357FB58" w14:textId="47D6FD94" w:rsidR="000D25B6" w:rsidRPr="00BC621F" w:rsidRDefault="000D25B6" w:rsidP="003F59B4">
            <w:pPr>
              <w:spacing w:line="240" w:lineRule="auto"/>
              <w:rPr>
                <w:sz w:val="16"/>
                <w:szCs w:val="16"/>
                <w:lang w:val="en-AU"/>
              </w:rPr>
            </w:pPr>
          </w:p>
        </w:tc>
        <w:tc>
          <w:tcPr>
            <w:tcW w:w="1984" w:type="dxa"/>
          </w:tcPr>
          <w:p w14:paraId="1485DC7B" w14:textId="77777777" w:rsidR="00617B8B" w:rsidRPr="00BC621F" w:rsidRDefault="000D25B6" w:rsidP="003F59B4">
            <w:pPr>
              <w:spacing w:line="240" w:lineRule="auto"/>
              <w:rPr>
                <w:sz w:val="16"/>
                <w:szCs w:val="16"/>
                <w:lang w:val="en-AU"/>
              </w:rPr>
            </w:pPr>
            <w:r w:rsidRPr="00BC621F">
              <w:rPr>
                <w:sz w:val="16"/>
                <w:szCs w:val="16"/>
                <w:lang w:val="en-AU"/>
              </w:rPr>
              <w:t xml:space="preserve">Key issues identified </w:t>
            </w:r>
          </w:p>
          <w:p w14:paraId="2C834392" w14:textId="77777777" w:rsidR="000D25B6" w:rsidRPr="00BC621F" w:rsidRDefault="000D25B6" w:rsidP="003F59B4">
            <w:pPr>
              <w:spacing w:line="240" w:lineRule="auto"/>
              <w:rPr>
                <w:sz w:val="16"/>
                <w:szCs w:val="16"/>
                <w:lang w:val="en-AU"/>
              </w:rPr>
            </w:pPr>
          </w:p>
          <w:p w14:paraId="7555D41E" w14:textId="77777777" w:rsidR="000D25B6" w:rsidRPr="00BC621F" w:rsidRDefault="000D25B6" w:rsidP="003F59B4">
            <w:pPr>
              <w:spacing w:line="240" w:lineRule="auto"/>
              <w:rPr>
                <w:sz w:val="16"/>
                <w:szCs w:val="16"/>
                <w:lang w:val="en-AU"/>
              </w:rPr>
            </w:pPr>
            <w:r w:rsidRPr="00BC621F">
              <w:rPr>
                <w:sz w:val="16"/>
                <w:szCs w:val="16"/>
                <w:lang w:val="en-AU"/>
              </w:rPr>
              <w:t>Clearer plan for actions</w:t>
            </w:r>
          </w:p>
          <w:p w14:paraId="2F591A5E" w14:textId="77777777" w:rsidR="000D25B6" w:rsidRPr="00BC621F" w:rsidRDefault="000D25B6" w:rsidP="003F59B4">
            <w:pPr>
              <w:spacing w:line="240" w:lineRule="auto"/>
              <w:rPr>
                <w:sz w:val="16"/>
                <w:szCs w:val="16"/>
                <w:lang w:val="en-AU"/>
              </w:rPr>
            </w:pPr>
          </w:p>
          <w:p w14:paraId="71522F97" w14:textId="138F430D" w:rsidR="000D25B6" w:rsidRPr="00BC621F" w:rsidRDefault="000D25B6" w:rsidP="003F59B4">
            <w:pPr>
              <w:spacing w:line="240" w:lineRule="auto"/>
              <w:rPr>
                <w:sz w:val="16"/>
                <w:szCs w:val="16"/>
                <w:lang w:val="en-AU"/>
              </w:rPr>
            </w:pPr>
            <w:r w:rsidRPr="00BC621F">
              <w:rPr>
                <w:sz w:val="16"/>
                <w:szCs w:val="16"/>
                <w:lang w:val="en-AU"/>
              </w:rPr>
              <w:t>Increased efficiency through utilisation of Noumea Convention and new frameworks</w:t>
            </w:r>
          </w:p>
        </w:tc>
        <w:tc>
          <w:tcPr>
            <w:tcW w:w="1843" w:type="dxa"/>
          </w:tcPr>
          <w:p w14:paraId="6CCF0778" w14:textId="77777777" w:rsidR="00617B8B" w:rsidRPr="00BC621F" w:rsidRDefault="000D25B6" w:rsidP="003F59B4">
            <w:pPr>
              <w:spacing w:line="240" w:lineRule="auto"/>
              <w:rPr>
                <w:sz w:val="16"/>
                <w:szCs w:val="16"/>
                <w:lang w:val="en-AU"/>
              </w:rPr>
            </w:pPr>
            <w:r w:rsidRPr="00BC621F">
              <w:rPr>
                <w:sz w:val="16"/>
                <w:szCs w:val="16"/>
                <w:lang w:val="en-AU"/>
              </w:rPr>
              <w:t>Better protection and management of natural resources and environment</w:t>
            </w:r>
          </w:p>
          <w:p w14:paraId="0E9F8F46" w14:textId="77777777" w:rsidR="000D25B6" w:rsidRPr="00BC621F" w:rsidRDefault="000D25B6" w:rsidP="003F59B4">
            <w:pPr>
              <w:spacing w:line="240" w:lineRule="auto"/>
              <w:rPr>
                <w:sz w:val="16"/>
                <w:szCs w:val="16"/>
                <w:lang w:val="en-AU"/>
              </w:rPr>
            </w:pPr>
          </w:p>
          <w:p w14:paraId="36034EC1" w14:textId="77777777" w:rsidR="000D25B6" w:rsidRPr="00BC621F" w:rsidRDefault="000D25B6" w:rsidP="003F59B4">
            <w:pPr>
              <w:spacing w:line="240" w:lineRule="auto"/>
              <w:rPr>
                <w:sz w:val="16"/>
                <w:szCs w:val="16"/>
                <w:lang w:val="en-AU"/>
              </w:rPr>
            </w:pPr>
            <w:r w:rsidRPr="00BC621F">
              <w:rPr>
                <w:sz w:val="16"/>
                <w:szCs w:val="16"/>
                <w:lang w:val="en-AU"/>
              </w:rPr>
              <w:t>Increase use of the Noumea Convention to address key issues</w:t>
            </w:r>
          </w:p>
          <w:p w14:paraId="341B5BBB" w14:textId="77777777" w:rsidR="000D25B6" w:rsidRPr="00BC621F" w:rsidRDefault="000D25B6" w:rsidP="003F59B4">
            <w:pPr>
              <w:spacing w:line="240" w:lineRule="auto"/>
              <w:rPr>
                <w:sz w:val="16"/>
                <w:szCs w:val="16"/>
                <w:lang w:val="en-AU"/>
              </w:rPr>
            </w:pPr>
          </w:p>
          <w:p w14:paraId="7758BEDC" w14:textId="77777777" w:rsidR="000D25B6" w:rsidRPr="00BC621F" w:rsidRDefault="000D25B6" w:rsidP="003F59B4">
            <w:pPr>
              <w:spacing w:line="240" w:lineRule="auto"/>
              <w:rPr>
                <w:sz w:val="16"/>
                <w:szCs w:val="16"/>
                <w:lang w:val="en-AU"/>
              </w:rPr>
            </w:pPr>
            <w:r w:rsidRPr="00BC621F">
              <w:rPr>
                <w:sz w:val="16"/>
                <w:szCs w:val="16"/>
                <w:lang w:val="en-AU"/>
              </w:rPr>
              <w:t>Increased membership to the Noumea Convention</w:t>
            </w:r>
          </w:p>
          <w:p w14:paraId="47293326" w14:textId="77777777" w:rsidR="000D25B6" w:rsidRPr="00BC621F" w:rsidRDefault="000D25B6" w:rsidP="003F59B4">
            <w:pPr>
              <w:spacing w:line="240" w:lineRule="auto"/>
              <w:rPr>
                <w:sz w:val="16"/>
                <w:szCs w:val="16"/>
                <w:lang w:val="en-AU"/>
              </w:rPr>
            </w:pPr>
          </w:p>
          <w:p w14:paraId="78F89EC6" w14:textId="341BCBC5" w:rsidR="000D25B6" w:rsidRPr="00BC621F" w:rsidRDefault="000D25B6" w:rsidP="003F59B4">
            <w:pPr>
              <w:spacing w:line="240" w:lineRule="auto"/>
              <w:rPr>
                <w:sz w:val="16"/>
                <w:szCs w:val="16"/>
                <w:lang w:val="en-AU"/>
              </w:rPr>
            </w:pPr>
            <w:r w:rsidRPr="00BC621F">
              <w:rPr>
                <w:sz w:val="16"/>
                <w:szCs w:val="16"/>
                <w:lang w:val="en-AU"/>
              </w:rPr>
              <w:t>Effective responses to emerging issues</w:t>
            </w:r>
          </w:p>
        </w:tc>
        <w:tc>
          <w:tcPr>
            <w:tcW w:w="709" w:type="dxa"/>
            <w:shd w:val="clear" w:color="auto" w:fill="767171" w:themeFill="background2" w:themeFillShade="80"/>
            <w:tcMar>
              <w:left w:w="57" w:type="dxa"/>
              <w:right w:w="57" w:type="dxa"/>
            </w:tcMar>
            <w:vAlign w:val="center"/>
          </w:tcPr>
          <w:p w14:paraId="74F019EC" w14:textId="77777777" w:rsidR="00617B8B" w:rsidRPr="00BC621F" w:rsidRDefault="00617B8B" w:rsidP="00F554C4">
            <w:pPr>
              <w:spacing w:line="240" w:lineRule="auto"/>
              <w:jc w:val="center"/>
              <w:rPr>
                <w:rFonts w:eastAsia="Times New Roman"/>
                <w:sz w:val="16"/>
                <w:szCs w:val="16"/>
                <w:lang w:val="en-AU"/>
              </w:rPr>
            </w:pPr>
          </w:p>
        </w:tc>
        <w:tc>
          <w:tcPr>
            <w:tcW w:w="709" w:type="dxa"/>
            <w:shd w:val="clear" w:color="auto" w:fill="767171" w:themeFill="background2" w:themeFillShade="80"/>
            <w:tcMar>
              <w:left w:w="57" w:type="dxa"/>
              <w:right w:w="57" w:type="dxa"/>
            </w:tcMar>
            <w:vAlign w:val="center"/>
          </w:tcPr>
          <w:p w14:paraId="3A1F66A6" w14:textId="77777777" w:rsidR="00617B8B" w:rsidRPr="00987C78" w:rsidRDefault="00617B8B" w:rsidP="00F554C4">
            <w:pPr>
              <w:spacing w:line="240" w:lineRule="auto"/>
              <w:jc w:val="center"/>
              <w:rPr>
                <w:sz w:val="16"/>
                <w:szCs w:val="16"/>
                <w:lang w:val="en-AU"/>
              </w:rPr>
            </w:pPr>
          </w:p>
        </w:tc>
        <w:tc>
          <w:tcPr>
            <w:tcW w:w="709" w:type="dxa"/>
            <w:shd w:val="clear" w:color="auto" w:fill="767171" w:themeFill="background2" w:themeFillShade="80"/>
            <w:tcMar>
              <w:left w:w="57" w:type="dxa"/>
              <w:right w:w="57" w:type="dxa"/>
            </w:tcMar>
            <w:vAlign w:val="center"/>
          </w:tcPr>
          <w:p w14:paraId="61B1C824" w14:textId="77777777" w:rsidR="00617B8B" w:rsidRPr="00987C78" w:rsidRDefault="00617B8B" w:rsidP="00F554C4">
            <w:pPr>
              <w:spacing w:line="240" w:lineRule="auto"/>
              <w:jc w:val="center"/>
              <w:rPr>
                <w:sz w:val="16"/>
                <w:szCs w:val="16"/>
                <w:lang w:val="en-AU"/>
              </w:rPr>
            </w:pPr>
          </w:p>
        </w:tc>
        <w:tc>
          <w:tcPr>
            <w:tcW w:w="709" w:type="dxa"/>
            <w:shd w:val="clear" w:color="auto" w:fill="767171" w:themeFill="background2" w:themeFillShade="80"/>
            <w:tcMar>
              <w:left w:w="57" w:type="dxa"/>
              <w:right w:w="57" w:type="dxa"/>
            </w:tcMar>
            <w:vAlign w:val="center"/>
          </w:tcPr>
          <w:p w14:paraId="7C58051C" w14:textId="77777777" w:rsidR="00617B8B" w:rsidRPr="00987C78" w:rsidRDefault="00617B8B" w:rsidP="00F554C4">
            <w:pPr>
              <w:spacing w:line="240" w:lineRule="auto"/>
              <w:jc w:val="center"/>
              <w:rPr>
                <w:sz w:val="16"/>
                <w:szCs w:val="16"/>
                <w:lang w:val="en-AU"/>
              </w:rPr>
            </w:pPr>
          </w:p>
        </w:tc>
        <w:tc>
          <w:tcPr>
            <w:tcW w:w="709" w:type="dxa"/>
            <w:shd w:val="clear" w:color="auto" w:fill="767171" w:themeFill="background2" w:themeFillShade="80"/>
          </w:tcPr>
          <w:p w14:paraId="57C902EC" w14:textId="77777777" w:rsidR="00617B8B" w:rsidRPr="00BC621F" w:rsidRDefault="00617B8B" w:rsidP="00F554C4">
            <w:pPr>
              <w:spacing w:line="240" w:lineRule="auto"/>
              <w:rPr>
                <w:rFonts w:eastAsia="Times New Roman"/>
                <w:sz w:val="16"/>
                <w:szCs w:val="16"/>
                <w:lang w:val="en-AU"/>
              </w:rPr>
            </w:pPr>
          </w:p>
        </w:tc>
        <w:tc>
          <w:tcPr>
            <w:tcW w:w="850" w:type="dxa"/>
          </w:tcPr>
          <w:p w14:paraId="55820C66" w14:textId="77777777" w:rsidR="00617B8B" w:rsidRPr="00BC621F" w:rsidRDefault="00617B8B" w:rsidP="00F554C4">
            <w:pPr>
              <w:spacing w:line="240" w:lineRule="auto"/>
              <w:rPr>
                <w:rFonts w:eastAsia="Times New Roman"/>
                <w:sz w:val="16"/>
                <w:szCs w:val="16"/>
                <w:lang w:val="en-AU"/>
              </w:rPr>
            </w:pPr>
          </w:p>
        </w:tc>
        <w:tc>
          <w:tcPr>
            <w:tcW w:w="709" w:type="dxa"/>
          </w:tcPr>
          <w:p w14:paraId="792277C6" w14:textId="77777777" w:rsidR="00617B8B" w:rsidRPr="00BC621F" w:rsidRDefault="00617B8B" w:rsidP="00F554C4">
            <w:pPr>
              <w:spacing w:line="240" w:lineRule="auto"/>
              <w:rPr>
                <w:rFonts w:eastAsia="Times New Roman"/>
                <w:sz w:val="16"/>
                <w:szCs w:val="16"/>
                <w:lang w:val="en-AU"/>
              </w:rPr>
            </w:pPr>
          </w:p>
        </w:tc>
      </w:tr>
      <w:tr w:rsidR="000D25B6" w:rsidRPr="00844E1E" w:rsidDel="00AF763E" w14:paraId="39B27605" w14:textId="5D3DB70D" w:rsidTr="00AF763E">
        <w:trPr>
          <w:del w:id="176" w:author="Author"/>
        </w:trPr>
        <w:tc>
          <w:tcPr>
            <w:tcW w:w="1615" w:type="dxa"/>
          </w:tcPr>
          <w:p w14:paraId="7274D9B2" w14:textId="73128FDF" w:rsidR="000D25B6" w:rsidRPr="006B095D" w:rsidDel="00AF763E" w:rsidRDefault="000D25B6" w:rsidP="008E6FC1">
            <w:pPr>
              <w:numPr>
                <w:ilvl w:val="0"/>
                <w:numId w:val="19"/>
              </w:numPr>
              <w:tabs>
                <w:tab w:val="left" w:pos="284"/>
              </w:tabs>
              <w:spacing w:line="240" w:lineRule="auto"/>
              <w:ind w:left="284" w:hanging="284"/>
              <w:contextualSpacing/>
              <w:rPr>
                <w:del w:id="177" w:author="Author"/>
                <w:sz w:val="16"/>
                <w:szCs w:val="16"/>
              </w:rPr>
            </w:pPr>
            <w:del w:id="178" w:author="Author">
              <w:r w:rsidRPr="006B095D" w:rsidDel="00AF763E">
                <w:rPr>
                  <w:sz w:val="16"/>
                  <w:szCs w:val="16"/>
                  <w:lang w:val="en-AU"/>
                </w:rPr>
                <w:delText>A sustainable financing strategy to ensure a more effective implementation of the Noumea Convention.</w:delText>
              </w:r>
            </w:del>
          </w:p>
          <w:p w14:paraId="5FD18FED" w14:textId="45508A54" w:rsidR="007B4332" w:rsidRPr="00987C78" w:rsidDel="00AF763E" w:rsidRDefault="007B4332" w:rsidP="007B4332">
            <w:pPr>
              <w:tabs>
                <w:tab w:val="left" w:pos="284"/>
              </w:tabs>
              <w:spacing w:line="240" w:lineRule="auto"/>
              <w:contextualSpacing/>
              <w:rPr>
                <w:del w:id="179" w:author="Author"/>
                <w:sz w:val="16"/>
                <w:szCs w:val="16"/>
              </w:rPr>
            </w:pPr>
            <w:del w:id="180" w:author="Author">
              <w:r w:rsidRPr="00987C78" w:rsidDel="00AF763E">
                <w:rPr>
                  <w:sz w:val="16"/>
                  <w:szCs w:val="16"/>
                  <w:highlight w:val="yellow"/>
                  <w:lang w:val="en-AU"/>
                </w:rPr>
                <w:delText>[re</w:delText>
              </w:r>
              <w:r w:rsidR="007B373B" w:rsidRPr="00987C78" w:rsidDel="00AF763E">
                <w:rPr>
                  <w:sz w:val="16"/>
                  <w:szCs w:val="16"/>
                  <w:highlight w:val="yellow"/>
                  <w:lang w:val="en-AU"/>
                </w:rPr>
                <w:delText>comm: 12,13,15,16,17,18]</w:delText>
              </w:r>
            </w:del>
          </w:p>
        </w:tc>
        <w:tc>
          <w:tcPr>
            <w:tcW w:w="3488" w:type="dxa"/>
          </w:tcPr>
          <w:p w14:paraId="20F35158" w14:textId="7B79DB66" w:rsidR="000D25B6" w:rsidRPr="006B095D" w:rsidDel="00AF763E" w:rsidRDefault="00135102" w:rsidP="008E6FC1">
            <w:pPr>
              <w:pStyle w:val="ListParagraph1"/>
              <w:framePr w:hSpace="0" w:wrap="auto" w:vAnchor="margin" w:xAlign="left" w:yAlign="inline"/>
              <w:numPr>
                <w:ilvl w:val="1"/>
                <w:numId w:val="19"/>
              </w:numPr>
              <w:suppressOverlap w:val="0"/>
              <w:rPr>
                <w:del w:id="181" w:author="Author"/>
                <w:color w:val="auto"/>
                <w:sz w:val="16"/>
                <w:szCs w:val="16"/>
              </w:rPr>
            </w:pPr>
            <w:del w:id="182" w:author="Author">
              <w:r w:rsidRPr="006B095D" w:rsidDel="00AF763E">
                <w:rPr>
                  <w:color w:val="auto"/>
                  <w:sz w:val="16"/>
                  <w:szCs w:val="16"/>
                </w:rPr>
                <w:delText>Explore all possible linkages with SPREP Sustainable Financing Strategy</w:delText>
              </w:r>
            </w:del>
          </w:p>
          <w:p w14:paraId="0160C64B" w14:textId="0CE2C9CD" w:rsidR="00A553E4" w:rsidRPr="006B095D" w:rsidDel="00AF763E" w:rsidRDefault="00A553E4" w:rsidP="00A553E4">
            <w:pPr>
              <w:pStyle w:val="ListParagraph1"/>
              <w:framePr w:hSpace="0" w:wrap="auto" w:vAnchor="margin" w:xAlign="left" w:yAlign="inline"/>
              <w:numPr>
                <w:ilvl w:val="0"/>
                <w:numId w:val="0"/>
              </w:numPr>
              <w:ind w:left="454"/>
              <w:suppressOverlap w:val="0"/>
              <w:rPr>
                <w:del w:id="183" w:author="Author"/>
                <w:color w:val="auto"/>
                <w:sz w:val="16"/>
                <w:szCs w:val="16"/>
              </w:rPr>
            </w:pPr>
          </w:p>
          <w:p w14:paraId="54694541" w14:textId="05F961B1" w:rsidR="00135102" w:rsidRPr="006B095D" w:rsidDel="00AF763E" w:rsidRDefault="00135102" w:rsidP="008E6FC1">
            <w:pPr>
              <w:pStyle w:val="ListParagraph1"/>
              <w:framePr w:hSpace="0" w:wrap="auto" w:vAnchor="margin" w:xAlign="left" w:yAlign="inline"/>
              <w:numPr>
                <w:ilvl w:val="1"/>
                <w:numId w:val="19"/>
              </w:numPr>
              <w:suppressOverlap w:val="0"/>
              <w:rPr>
                <w:del w:id="184" w:author="Author"/>
                <w:color w:val="auto"/>
                <w:sz w:val="16"/>
                <w:szCs w:val="16"/>
              </w:rPr>
            </w:pPr>
            <w:del w:id="185" w:author="Author">
              <w:r w:rsidRPr="006B095D" w:rsidDel="00AF763E">
                <w:rPr>
                  <w:color w:val="auto"/>
                  <w:sz w:val="16"/>
                  <w:szCs w:val="16"/>
                </w:rPr>
                <w:delText xml:space="preserve">Develop </w:delText>
              </w:r>
              <w:r w:rsidRPr="006B095D" w:rsidDel="003937B5">
                <w:rPr>
                  <w:color w:val="auto"/>
                  <w:sz w:val="16"/>
                  <w:szCs w:val="16"/>
                </w:rPr>
                <w:delText xml:space="preserve">a project proposal for the development of </w:delText>
              </w:r>
              <w:r w:rsidRPr="006B095D" w:rsidDel="00AF763E">
                <w:rPr>
                  <w:color w:val="auto"/>
                  <w:sz w:val="16"/>
                  <w:szCs w:val="16"/>
                </w:rPr>
                <w:delText>the sustainable financial strategy</w:delText>
              </w:r>
            </w:del>
          </w:p>
          <w:p w14:paraId="4344FE21" w14:textId="4B256C96" w:rsidR="00A553E4" w:rsidRPr="006B095D" w:rsidDel="00AF763E" w:rsidRDefault="00A553E4" w:rsidP="00A553E4">
            <w:pPr>
              <w:pStyle w:val="ListParagraph1"/>
              <w:framePr w:hSpace="0" w:wrap="auto" w:vAnchor="margin" w:xAlign="left" w:yAlign="inline"/>
              <w:numPr>
                <w:ilvl w:val="0"/>
                <w:numId w:val="0"/>
              </w:numPr>
              <w:suppressOverlap w:val="0"/>
              <w:rPr>
                <w:del w:id="186" w:author="Author"/>
                <w:color w:val="auto"/>
                <w:sz w:val="16"/>
                <w:szCs w:val="16"/>
              </w:rPr>
            </w:pPr>
          </w:p>
          <w:p w14:paraId="1E15AC4B" w14:textId="6B0078FD" w:rsidR="00135102" w:rsidRPr="006B095D" w:rsidDel="00AF763E" w:rsidRDefault="00135102" w:rsidP="008E6FC1">
            <w:pPr>
              <w:pStyle w:val="ListParagraph1"/>
              <w:framePr w:hSpace="0" w:wrap="auto" w:vAnchor="margin" w:xAlign="left" w:yAlign="inline"/>
              <w:numPr>
                <w:ilvl w:val="1"/>
                <w:numId w:val="19"/>
              </w:numPr>
              <w:suppressOverlap w:val="0"/>
              <w:rPr>
                <w:del w:id="187" w:author="Author"/>
                <w:color w:val="auto"/>
                <w:sz w:val="16"/>
                <w:szCs w:val="16"/>
              </w:rPr>
            </w:pPr>
            <w:del w:id="188" w:author="Author">
              <w:r w:rsidRPr="006B095D" w:rsidDel="00AF763E">
                <w:rPr>
                  <w:color w:val="auto"/>
                  <w:sz w:val="16"/>
                  <w:szCs w:val="16"/>
                </w:rPr>
                <w:delText>Approach potential donors with proposal for sustainable financial strategy</w:delText>
              </w:r>
            </w:del>
          </w:p>
          <w:p w14:paraId="407F7723" w14:textId="0C2E69FD" w:rsidR="00A553E4" w:rsidRPr="006B095D" w:rsidDel="00AF763E" w:rsidRDefault="00A553E4" w:rsidP="00A553E4">
            <w:pPr>
              <w:pStyle w:val="ListParagraph"/>
              <w:rPr>
                <w:del w:id="189" w:author="Author"/>
                <w:sz w:val="16"/>
                <w:szCs w:val="16"/>
              </w:rPr>
            </w:pPr>
          </w:p>
          <w:p w14:paraId="51C06164" w14:textId="23E77A7A" w:rsidR="00A553E4" w:rsidRPr="006B095D" w:rsidDel="00987C78" w:rsidRDefault="00A553E4" w:rsidP="008E6FC1">
            <w:pPr>
              <w:pStyle w:val="ListParagraph1"/>
              <w:framePr w:hSpace="0" w:wrap="auto" w:vAnchor="margin" w:xAlign="left" w:yAlign="inline"/>
              <w:numPr>
                <w:ilvl w:val="1"/>
                <w:numId w:val="19"/>
              </w:numPr>
              <w:suppressOverlap w:val="0"/>
              <w:rPr>
                <w:del w:id="190" w:author="Author"/>
                <w:color w:val="auto"/>
                <w:sz w:val="16"/>
                <w:szCs w:val="16"/>
                <w:highlight w:val="yellow"/>
              </w:rPr>
            </w:pPr>
            <w:del w:id="191" w:author="Author">
              <w:r w:rsidRPr="006B095D" w:rsidDel="00987C78">
                <w:rPr>
                  <w:color w:val="auto"/>
                  <w:sz w:val="16"/>
                  <w:szCs w:val="16"/>
                  <w:highlight w:val="yellow"/>
                </w:rPr>
                <w:delText>Develop clear terms of reference to establish a dedicated permanent position within the Secretariat to coordinate and lead the delivery of activities under the Noumea Convention as well as promote its linkages to key regional frameworks</w:delText>
              </w:r>
            </w:del>
          </w:p>
          <w:p w14:paraId="5C652393" w14:textId="6BA4CDEC" w:rsidR="00105B87" w:rsidRPr="006B095D" w:rsidDel="00AF763E" w:rsidRDefault="00105B87" w:rsidP="00105B87">
            <w:pPr>
              <w:pStyle w:val="ListParagraph"/>
              <w:rPr>
                <w:del w:id="192" w:author="Author"/>
                <w:sz w:val="16"/>
                <w:szCs w:val="16"/>
              </w:rPr>
            </w:pPr>
          </w:p>
          <w:p w14:paraId="22EA5240" w14:textId="7FC39EC2" w:rsidR="00105B87" w:rsidRPr="007F2D5E" w:rsidDel="00AF763E" w:rsidRDefault="00105B87" w:rsidP="008E6FC1">
            <w:pPr>
              <w:pStyle w:val="ListParagraph1"/>
              <w:framePr w:hSpace="0" w:wrap="auto" w:vAnchor="margin" w:xAlign="left" w:yAlign="inline"/>
              <w:numPr>
                <w:ilvl w:val="1"/>
                <w:numId w:val="19"/>
              </w:numPr>
              <w:suppressOverlap w:val="0"/>
              <w:rPr>
                <w:del w:id="193" w:author="Author"/>
                <w:color w:val="auto"/>
                <w:sz w:val="16"/>
                <w:szCs w:val="16"/>
                <w:rPrChange w:id="194" w:author="Author">
                  <w:rPr>
                    <w:del w:id="195" w:author="Author"/>
                    <w:color w:val="C45911" w:themeColor="accent2" w:themeShade="BF"/>
                    <w:sz w:val="16"/>
                    <w:szCs w:val="16"/>
                  </w:rPr>
                </w:rPrChange>
              </w:rPr>
            </w:pPr>
            <w:del w:id="196" w:author="Author">
              <w:r w:rsidRPr="006B095D" w:rsidDel="00AF763E">
                <w:rPr>
                  <w:color w:val="auto"/>
                  <w:sz w:val="16"/>
                  <w:szCs w:val="16"/>
                </w:rPr>
                <w:delText>Identify and consider options for the development of a financial mechanism to support non-Parties to ratify the Noumea Convention</w:delText>
              </w:r>
            </w:del>
          </w:p>
          <w:p w14:paraId="12622D75" w14:textId="0EAE655A" w:rsidR="00DA7361" w:rsidRPr="007F2D5E" w:rsidDel="00AF763E" w:rsidRDefault="00DA7361" w:rsidP="00DA7361">
            <w:pPr>
              <w:pStyle w:val="ListParagraph"/>
              <w:rPr>
                <w:del w:id="197" w:author="Author"/>
                <w:sz w:val="16"/>
                <w:szCs w:val="16"/>
                <w:rPrChange w:id="198" w:author="Author">
                  <w:rPr>
                    <w:del w:id="199" w:author="Author"/>
                    <w:color w:val="C45911" w:themeColor="accent2" w:themeShade="BF"/>
                    <w:sz w:val="16"/>
                    <w:szCs w:val="16"/>
                  </w:rPr>
                </w:rPrChange>
              </w:rPr>
            </w:pPr>
          </w:p>
          <w:p w14:paraId="127D9AA6" w14:textId="78C7EB91" w:rsidR="00DA7361" w:rsidRPr="007F2D5E" w:rsidDel="00AF763E" w:rsidRDefault="00DA7361" w:rsidP="008E6FC1">
            <w:pPr>
              <w:pStyle w:val="ListParagraph1"/>
              <w:framePr w:hSpace="0" w:wrap="auto" w:vAnchor="margin" w:xAlign="left" w:yAlign="inline"/>
              <w:numPr>
                <w:ilvl w:val="1"/>
                <w:numId w:val="19"/>
              </w:numPr>
              <w:suppressOverlap w:val="0"/>
              <w:rPr>
                <w:del w:id="200" w:author="Author"/>
                <w:color w:val="auto"/>
                <w:sz w:val="16"/>
                <w:szCs w:val="16"/>
                <w:rPrChange w:id="201" w:author="Author">
                  <w:rPr>
                    <w:del w:id="202" w:author="Author"/>
                    <w:color w:val="C45911" w:themeColor="accent2" w:themeShade="BF"/>
                    <w:sz w:val="16"/>
                    <w:szCs w:val="16"/>
                  </w:rPr>
                </w:rPrChange>
              </w:rPr>
            </w:pPr>
            <w:del w:id="203" w:author="Author">
              <w:r w:rsidRPr="007F2D5E" w:rsidDel="00AF763E">
                <w:rPr>
                  <w:color w:val="auto"/>
                  <w:sz w:val="16"/>
                  <w:szCs w:val="16"/>
                  <w:rPrChange w:id="204" w:author="Author">
                    <w:rPr>
                      <w:color w:val="C45911" w:themeColor="accent2" w:themeShade="BF"/>
                      <w:sz w:val="16"/>
                      <w:szCs w:val="16"/>
                    </w:rPr>
                  </w:rPrChange>
                </w:rPr>
                <w:delText>Identify options for increased core funding assistance to the Noumea Convention</w:delText>
              </w:r>
            </w:del>
          </w:p>
          <w:p w14:paraId="77A28F5E" w14:textId="28A51C94" w:rsidR="00513C16" w:rsidRPr="007F2D5E" w:rsidDel="00AF763E" w:rsidRDefault="00513C16" w:rsidP="00513C16">
            <w:pPr>
              <w:pStyle w:val="ListParagraph"/>
              <w:rPr>
                <w:del w:id="205" w:author="Author"/>
                <w:sz w:val="16"/>
                <w:szCs w:val="16"/>
                <w:rPrChange w:id="206" w:author="Author">
                  <w:rPr>
                    <w:del w:id="207" w:author="Author"/>
                    <w:color w:val="C45911" w:themeColor="accent2" w:themeShade="BF"/>
                    <w:sz w:val="16"/>
                    <w:szCs w:val="16"/>
                  </w:rPr>
                </w:rPrChange>
              </w:rPr>
            </w:pPr>
          </w:p>
          <w:p w14:paraId="058B5729" w14:textId="3DD79594" w:rsidR="00513C16" w:rsidRPr="007F2D5E" w:rsidDel="00AF763E" w:rsidRDefault="00513C16" w:rsidP="00513C16">
            <w:pPr>
              <w:pStyle w:val="ListParagraph1"/>
              <w:framePr w:hSpace="0" w:wrap="auto" w:vAnchor="margin" w:xAlign="left" w:yAlign="inline"/>
              <w:numPr>
                <w:ilvl w:val="0"/>
                <w:numId w:val="0"/>
              </w:numPr>
              <w:ind w:left="691" w:hanging="708"/>
              <w:suppressOverlap w:val="0"/>
              <w:rPr>
                <w:del w:id="208" w:author="Author"/>
                <w:color w:val="auto"/>
                <w:sz w:val="16"/>
                <w:szCs w:val="16"/>
                <w:rPrChange w:id="209" w:author="Author">
                  <w:rPr>
                    <w:del w:id="210" w:author="Author"/>
                    <w:color w:val="C45911" w:themeColor="accent2" w:themeShade="BF"/>
                    <w:sz w:val="16"/>
                    <w:szCs w:val="16"/>
                  </w:rPr>
                </w:rPrChange>
              </w:rPr>
            </w:pPr>
            <w:del w:id="211" w:author="Author">
              <w:r w:rsidRPr="007F2D5E" w:rsidDel="00AF763E">
                <w:rPr>
                  <w:color w:val="auto"/>
                  <w:sz w:val="16"/>
                  <w:szCs w:val="16"/>
                  <w:rPrChange w:id="212" w:author="Author">
                    <w:rPr>
                      <w:color w:val="C45911" w:themeColor="accent2" w:themeShade="BF"/>
                      <w:sz w:val="16"/>
                      <w:szCs w:val="16"/>
                    </w:rPr>
                  </w:rPrChange>
                </w:rPr>
                <w:delText>*align with strategic action 5 –sustainable partnerships</w:delText>
              </w:r>
            </w:del>
          </w:p>
        </w:tc>
        <w:tc>
          <w:tcPr>
            <w:tcW w:w="1134" w:type="dxa"/>
          </w:tcPr>
          <w:p w14:paraId="7E6CD814" w14:textId="277245C0" w:rsidR="000D25B6" w:rsidRPr="007F2D5E" w:rsidDel="00AF763E" w:rsidRDefault="00135102" w:rsidP="003F59B4">
            <w:pPr>
              <w:spacing w:line="240" w:lineRule="auto"/>
              <w:rPr>
                <w:del w:id="213" w:author="Author"/>
                <w:sz w:val="16"/>
                <w:szCs w:val="16"/>
                <w:lang w:val="en-AU"/>
                <w:rPrChange w:id="214" w:author="Author">
                  <w:rPr>
                    <w:del w:id="215" w:author="Author"/>
                    <w:color w:val="C45911" w:themeColor="accent2" w:themeShade="BF"/>
                    <w:sz w:val="16"/>
                    <w:szCs w:val="16"/>
                    <w:lang w:val="en-AU"/>
                  </w:rPr>
                </w:rPrChange>
              </w:rPr>
            </w:pPr>
            <w:del w:id="216" w:author="Author">
              <w:r w:rsidRPr="007F2D5E" w:rsidDel="00AF763E">
                <w:rPr>
                  <w:sz w:val="16"/>
                  <w:szCs w:val="16"/>
                  <w:lang w:val="en-AU"/>
                  <w:rPrChange w:id="217" w:author="Author">
                    <w:rPr>
                      <w:color w:val="C45911" w:themeColor="accent2" w:themeShade="BF"/>
                      <w:sz w:val="16"/>
                      <w:szCs w:val="16"/>
                      <w:lang w:val="en-AU"/>
                    </w:rPr>
                  </w:rPrChange>
                </w:rPr>
                <w:delText>No cost determined</w:delText>
              </w:r>
            </w:del>
          </w:p>
          <w:p w14:paraId="18E3AF41" w14:textId="65EA98FD" w:rsidR="00A553E4" w:rsidRPr="007F2D5E" w:rsidDel="00AF763E" w:rsidRDefault="00A553E4" w:rsidP="003F59B4">
            <w:pPr>
              <w:spacing w:line="240" w:lineRule="auto"/>
              <w:rPr>
                <w:del w:id="218" w:author="Author"/>
                <w:sz w:val="16"/>
                <w:szCs w:val="16"/>
                <w:lang w:val="en-AU"/>
                <w:rPrChange w:id="219" w:author="Author">
                  <w:rPr>
                    <w:del w:id="220" w:author="Author"/>
                    <w:color w:val="C45911" w:themeColor="accent2" w:themeShade="BF"/>
                    <w:sz w:val="16"/>
                    <w:szCs w:val="16"/>
                    <w:lang w:val="en-AU"/>
                  </w:rPr>
                </w:rPrChange>
              </w:rPr>
            </w:pPr>
          </w:p>
          <w:p w14:paraId="7CDA822B" w14:textId="73FC0244" w:rsidR="00A553E4" w:rsidRPr="007F2D5E" w:rsidDel="00AF763E" w:rsidRDefault="00A553E4" w:rsidP="003F59B4">
            <w:pPr>
              <w:spacing w:line="240" w:lineRule="auto"/>
              <w:rPr>
                <w:del w:id="221" w:author="Author"/>
                <w:sz w:val="16"/>
                <w:szCs w:val="16"/>
                <w:lang w:val="en-AU"/>
                <w:rPrChange w:id="222" w:author="Author">
                  <w:rPr>
                    <w:del w:id="223" w:author="Author"/>
                    <w:color w:val="C45911" w:themeColor="accent2" w:themeShade="BF"/>
                    <w:sz w:val="16"/>
                    <w:szCs w:val="16"/>
                    <w:lang w:val="en-AU"/>
                  </w:rPr>
                </w:rPrChange>
              </w:rPr>
            </w:pPr>
          </w:p>
          <w:p w14:paraId="2A9B1A44" w14:textId="25EFDB2C" w:rsidR="00A553E4" w:rsidRPr="007F2D5E" w:rsidDel="00AF763E" w:rsidRDefault="00A553E4" w:rsidP="003F59B4">
            <w:pPr>
              <w:spacing w:line="240" w:lineRule="auto"/>
              <w:rPr>
                <w:del w:id="224" w:author="Author"/>
                <w:sz w:val="16"/>
                <w:szCs w:val="16"/>
                <w:lang w:val="en-AU"/>
                <w:rPrChange w:id="225" w:author="Author">
                  <w:rPr>
                    <w:del w:id="226" w:author="Author"/>
                    <w:color w:val="C45911" w:themeColor="accent2" w:themeShade="BF"/>
                    <w:sz w:val="16"/>
                    <w:szCs w:val="16"/>
                    <w:lang w:val="en-AU"/>
                  </w:rPr>
                </w:rPrChange>
              </w:rPr>
            </w:pPr>
          </w:p>
          <w:p w14:paraId="35528795" w14:textId="7DB7F32F" w:rsidR="00A553E4" w:rsidRPr="007F2D5E" w:rsidDel="00AF763E" w:rsidRDefault="00A553E4" w:rsidP="003F59B4">
            <w:pPr>
              <w:spacing w:line="240" w:lineRule="auto"/>
              <w:rPr>
                <w:del w:id="227" w:author="Author"/>
                <w:sz w:val="16"/>
                <w:szCs w:val="16"/>
                <w:lang w:val="en-AU"/>
                <w:rPrChange w:id="228" w:author="Author">
                  <w:rPr>
                    <w:del w:id="229" w:author="Author"/>
                    <w:color w:val="C45911" w:themeColor="accent2" w:themeShade="BF"/>
                    <w:sz w:val="16"/>
                    <w:szCs w:val="16"/>
                    <w:lang w:val="en-AU"/>
                  </w:rPr>
                </w:rPrChange>
              </w:rPr>
            </w:pPr>
          </w:p>
          <w:p w14:paraId="3066DE93" w14:textId="14F947DD" w:rsidR="00A553E4" w:rsidRPr="007F2D5E" w:rsidDel="00AF763E" w:rsidRDefault="00A553E4" w:rsidP="003F59B4">
            <w:pPr>
              <w:spacing w:line="240" w:lineRule="auto"/>
              <w:rPr>
                <w:del w:id="230" w:author="Author"/>
                <w:sz w:val="16"/>
                <w:szCs w:val="16"/>
                <w:lang w:val="en-AU"/>
                <w:rPrChange w:id="231" w:author="Author">
                  <w:rPr>
                    <w:del w:id="232" w:author="Author"/>
                    <w:color w:val="C45911" w:themeColor="accent2" w:themeShade="BF"/>
                    <w:sz w:val="16"/>
                    <w:szCs w:val="16"/>
                    <w:lang w:val="en-AU"/>
                  </w:rPr>
                </w:rPrChange>
              </w:rPr>
            </w:pPr>
          </w:p>
          <w:p w14:paraId="36346554" w14:textId="3A46B171" w:rsidR="00A553E4" w:rsidRPr="007F2D5E" w:rsidDel="00AF763E" w:rsidRDefault="00A553E4" w:rsidP="003F59B4">
            <w:pPr>
              <w:spacing w:line="240" w:lineRule="auto"/>
              <w:rPr>
                <w:del w:id="233" w:author="Author"/>
                <w:sz w:val="16"/>
                <w:szCs w:val="16"/>
                <w:lang w:val="en-AU"/>
                <w:rPrChange w:id="234" w:author="Author">
                  <w:rPr>
                    <w:del w:id="235" w:author="Author"/>
                    <w:color w:val="C45911" w:themeColor="accent2" w:themeShade="BF"/>
                    <w:sz w:val="16"/>
                    <w:szCs w:val="16"/>
                    <w:lang w:val="en-AU"/>
                  </w:rPr>
                </w:rPrChange>
              </w:rPr>
            </w:pPr>
          </w:p>
          <w:p w14:paraId="52C93070" w14:textId="451212D1" w:rsidR="00A553E4" w:rsidRPr="007F2D5E" w:rsidDel="00AF763E" w:rsidRDefault="00A553E4" w:rsidP="003F59B4">
            <w:pPr>
              <w:spacing w:line="240" w:lineRule="auto"/>
              <w:rPr>
                <w:del w:id="236" w:author="Author"/>
                <w:sz w:val="16"/>
                <w:szCs w:val="16"/>
                <w:lang w:val="en-AU"/>
                <w:rPrChange w:id="237" w:author="Author">
                  <w:rPr>
                    <w:del w:id="238" w:author="Author"/>
                    <w:color w:val="C45911" w:themeColor="accent2" w:themeShade="BF"/>
                    <w:sz w:val="16"/>
                    <w:szCs w:val="16"/>
                    <w:lang w:val="en-AU"/>
                  </w:rPr>
                </w:rPrChange>
              </w:rPr>
            </w:pPr>
          </w:p>
          <w:p w14:paraId="32D91C68" w14:textId="6168C2CD" w:rsidR="00A553E4" w:rsidRPr="007F2D5E" w:rsidDel="00AF763E" w:rsidRDefault="00A553E4" w:rsidP="003F59B4">
            <w:pPr>
              <w:spacing w:line="240" w:lineRule="auto"/>
              <w:rPr>
                <w:del w:id="239" w:author="Author"/>
                <w:sz w:val="16"/>
                <w:szCs w:val="16"/>
                <w:lang w:val="en-AU"/>
                <w:rPrChange w:id="240" w:author="Author">
                  <w:rPr>
                    <w:del w:id="241" w:author="Author"/>
                    <w:color w:val="C45911" w:themeColor="accent2" w:themeShade="BF"/>
                    <w:sz w:val="16"/>
                    <w:szCs w:val="16"/>
                    <w:lang w:val="en-AU"/>
                  </w:rPr>
                </w:rPrChange>
              </w:rPr>
            </w:pPr>
          </w:p>
          <w:p w14:paraId="45724751" w14:textId="0B061B60" w:rsidR="00A553E4" w:rsidRPr="007F2D5E" w:rsidDel="00AF763E" w:rsidRDefault="00A553E4" w:rsidP="003F59B4">
            <w:pPr>
              <w:spacing w:line="240" w:lineRule="auto"/>
              <w:rPr>
                <w:del w:id="242" w:author="Author"/>
                <w:sz w:val="16"/>
                <w:szCs w:val="16"/>
                <w:lang w:val="en-AU"/>
                <w:rPrChange w:id="243" w:author="Author">
                  <w:rPr>
                    <w:del w:id="244" w:author="Author"/>
                    <w:color w:val="C45911" w:themeColor="accent2" w:themeShade="BF"/>
                    <w:sz w:val="16"/>
                    <w:szCs w:val="16"/>
                    <w:lang w:val="en-AU"/>
                  </w:rPr>
                </w:rPrChange>
              </w:rPr>
            </w:pPr>
          </w:p>
          <w:p w14:paraId="04FAC01B" w14:textId="0454F0BE" w:rsidR="00A553E4" w:rsidRPr="007F2D5E" w:rsidDel="00AF763E" w:rsidRDefault="00A553E4" w:rsidP="003F59B4">
            <w:pPr>
              <w:spacing w:line="240" w:lineRule="auto"/>
              <w:rPr>
                <w:del w:id="245" w:author="Author"/>
                <w:sz w:val="16"/>
                <w:szCs w:val="16"/>
                <w:lang w:val="en-AU"/>
                <w:rPrChange w:id="246" w:author="Author">
                  <w:rPr>
                    <w:del w:id="247" w:author="Author"/>
                    <w:color w:val="C45911" w:themeColor="accent2" w:themeShade="BF"/>
                    <w:sz w:val="16"/>
                    <w:szCs w:val="16"/>
                    <w:lang w:val="en-AU"/>
                  </w:rPr>
                </w:rPrChange>
              </w:rPr>
            </w:pPr>
          </w:p>
          <w:p w14:paraId="355BA2DD" w14:textId="49A46BB6" w:rsidR="00A553E4" w:rsidRPr="007F2D5E" w:rsidDel="00AF763E" w:rsidRDefault="00A553E4" w:rsidP="003F59B4">
            <w:pPr>
              <w:spacing w:line="240" w:lineRule="auto"/>
              <w:rPr>
                <w:del w:id="248" w:author="Author"/>
                <w:sz w:val="16"/>
                <w:szCs w:val="16"/>
                <w:lang w:val="en-AU"/>
                <w:rPrChange w:id="249" w:author="Author">
                  <w:rPr>
                    <w:del w:id="250" w:author="Author"/>
                    <w:color w:val="C45911" w:themeColor="accent2" w:themeShade="BF"/>
                    <w:sz w:val="16"/>
                    <w:szCs w:val="16"/>
                    <w:lang w:val="en-AU"/>
                  </w:rPr>
                </w:rPrChange>
              </w:rPr>
            </w:pPr>
          </w:p>
          <w:p w14:paraId="3D1DB2AF" w14:textId="7581A52D" w:rsidR="00A553E4" w:rsidRPr="007F2D5E" w:rsidDel="00AF763E" w:rsidRDefault="00A553E4" w:rsidP="003F59B4">
            <w:pPr>
              <w:spacing w:line="240" w:lineRule="auto"/>
              <w:rPr>
                <w:del w:id="251" w:author="Author"/>
                <w:sz w:val="16"/>
                <w:szCs w:val="16"/>
                <w:lang w:val="en-AU"/>
                <w:rPrChange w:id="252" w:author="Author">
                  <w:rPr>
                    <w:del w:id="253" w:author="Author"/>
                    <w:color w:val="C45911" w:themeColor="accent2" w:themeShade="BF"/>
                    <w:sz w:val="16"/>
                    <w:szCs w:val="16"/>
                    <w:lang w:val="en-AU"/>
                  </w:rPr>
                </w:rPrChange>
              </w:rPr>
            </w:pPr>
            <w:del w:id="254" w:author="Author">
              <w:r w:rsidRPr="007F2D5E" w:rsidDel="00AF763E">
                <w:rPr>
                  <w:sz w:val="16"/>
                  <w:szCs w:val="16"/>
                  <w:lang w:val="en-AU"/>
                  <w:rPrChange w:id="255" w:author="Author">
                    <w:rPr>
                      <w:color w:val="C45911" w:themeColor="accent2" w:themeShade="BF"/>
                      <w:sz w:val="16"/>
                      <w:szCs w:val="16"/>
                      <w:lang w:val="en-AU"/>
                    </w:rPr>
                  </w:rPrChange>
                </w:rPr>
                <w:delText>Current extra-budgetary multi-year contributions</w:delText>
              </w:r>
            </w:del>
          </w:p>
          <w:p w14:paraId="7AC76997" w14:textId="09AAA344" w:rsidR="00105B87" w:rsidRPr="007F2D5E" w:rsidDel="00AF763E" w:rsidRDefault="00105B87" w:rsidP="003F59B4">
            <w:pPr>
              <w:spacing w:line="240" w:lineRule="auto"/>
              <w:rPr>
                <w:del w:id="256" w:author="Author"/>
                <w:sz w:val="16"/>
                <w:szCs w:val="16"/>
                <w:lang w:val="en-AU"/>
                <w:rPrChange w:id="257" w:author="Author">
                  <w:rPr>
                    <w:del w:id="258" w:author="Author"/>
                    <w:color w:val="C45911" w:themeColor="accent2" w:themeShade="BF"/>
                    <w:sz w:val="16"/>
                    <w:szCs w:val="16"/>
                    <w:lang w:val="en-AU"/>
                  </w:rPr>
                </w:rPrChange>
              </w:rPr>
            </w:pPr>
          </w:p>
          <w:p w14:paraId="38B7AB48" w14:textId="72461B2D" w:rsidR="00105B87" w:rsidRPr="007F2D5E" w:rsidDel="00AF763E" w:rsidRDefault="00105B87" w:rsidP="003F59B4">
            <w:pPr>
              <w:spacing w:line="240" w:lineRule="auto"/>
              <w:rPr>
                <w:del w:id="259" w:author="Author"/>
                <w:sz w:val="16"/>
                <w:szCs w:val="16"/>
                <w:lang w:val="en-AU"/>
                <w:rPrChange w:id="260" w:author="Author">
                  <w:rPr>
                    <w:del w:id="261" w:author="Author"/>
                    <w:color w:val="C45911" w:themeColor="accent2" w:themeShade="BF"/>
                    <w:sz w:val="16"/>
                    <w:szCs w:val="16"/>
                    <w:lang w:val="en-AU"/>
                  </w:rPr>
                </w:rPrChange>
              </w:rPr>
            </w:pPr>
          </w:p>
          <w:p w14:paraId="294A7B03" w14:textId="068D8563" w:rsidR="00105B87" w:rsidRPr="007F2D5E" w:rsidDel="00AF763E" w:rsidRDefault="00105B87" w:rsidP="003F59B4">
            <w:pPr>
              <w:spacing w:line="240" w:lineRule="auto"/>
              <w:rPr>
                <w:del w:id="262" w:author="Author"/>
                <w:sz w:val="16"/>
                <w:szCs w:val="16"/>
                <w:lang w:val="en-AU"/>
                <w:rPrChange w:id="263" w:author="Author">
                  <w:rPr>
                    <w:del w:id="264" w:author="Author"/>
                    <w:color w:val="C45911" w:themeColor="accent2" w:themeShade="BF"/>
                    <w:sz w:val="16"/>
                    <w:szCs w:val="16"/>
                    <w:lang w:val="en-AU"/>
                  </w:rPr>
                </w:rPrChange>
              </w:rPr>
            </w:pPr>
          </w:p>
          <w:p w14:paraId="12C24BBA" w14:textId="7E42DA23" w:rsidR="00105B87" w:rsidRPr="007F2D5E" w:rsidDel="00AF763E" w:rsidRDefault="00105B87" w:rsidP="003F59B4">
            <w:pPr>
              <w:spacing w:line="240" w:lineRule="auto"/>
              <w:rPr>
                <w:del w:id="265" w:author="Author"/>
                <w:sz w:val="16"/>
                <w:szCs w:val="16"/>
                <w:lang w:val="en-AU"/>
                <w:rPrChange w:id="266" w:author="Author">
                  <w:rPr>
                    <w:del w:id="267" w:author="Author"/>
                    <w:color w:val="C45911" w:themeColor="accent2" w:themeShade="BF"/>
                    <w:sz w:val="16"/>
                    <w:szCs w:val="16"/>
                    <w:lang w:val="en-AU"/>
                  </w:rPr>
                </w:rPrChange>
              </w:rPr>
            </w:pPr>
          </w:p>
          <w:p w14:paraId="1FE02427" w14:textId="65B7733D" w:rsidR="00105B87" w:rsidRPr="007F2D5E" w:rsidDel="00AF763E" w:rsidRDefault="00105B87" w:rsidP="003F59B4">
            <w:pPr>
              <w:spacing w:line="240" w:lineRule="auto"/>
              <w:rPr>
                <w:del w:id="268" w:author="Author"/>
                <w:sz w:val="16"/>
                <w:szCs w:val="16"/>
                <w:lang w:val="en-AU"/>
                <w:rPrChange w:id="269" w:author="Author">
                  <w:rPr>
                    <w:del w:id="270" w:author="Author"/>
                    <w:color w:val="C45911" w:themeColor="accent2" w:themeShade="BF"/>
                    <w:sz w:val="16"/>
                    <w:szCs w:val="16"/>
                    <w:lang w:val="en-AU"/>
                  </w:rPr>
                </w:rPrChange>
              </w:rPr>
            </w:pPr>
          </w:p>
          <w:p w14:paraId="137B1BEC" w14:textId="49CCD52F" w:rsidR="00105B87" w:rsidRPr="007F2D5E" w:rsidDel="00AF763E" w:rsidRDefault="00105B87" w:rsidP="003F59B4">
            <w:pPr>
              <w:spacing w:line="240" w:lineRule="auto"/>
              <w:rPr>
                <w:del w:id="271" w:author="Author"/>
                <w:sz w:val="16"/>
                <w:szCs w:val="16"/>
                <w:lang w:val="en-AU"/>
                <w:rPrChange w:id="272" w:author="Author">
                  <w:rPr>
                    <w:del w:id="273" w:author="Author"/>
                    <w:color w:val="C45911" w:themeColor="accent2" w:themeShade="BF"/>
                    <w:sz w:val="16"/>
                    <w:szCs w:val="16"/>
                    <w:lang w:val="en-AU"/>
                  </w:rPr>
                </w:rPrChange>
              </w:rPr>
            </w:pPr>
          </w:p>
          <w:p w14:paraId="70FBD10C" w14:textId="521B46BD" w:rsidR="00105B87" w:rsidRPr="007F2D5E" w:rsidDel="00AF763E" w:rsidRDefault="00105B87" w:rsidP="003F59B4">
            <w:pPr>
              <w:spacing w:line="240" w:lineRule="auto"/>
              <w:rPr>
                <w:del w:id="274" w:author="Author"/>
                <w:sz w:val="16"/>
                <w:szCs w:val="16"/>
                <w:lang w:val="en-AU"/>
                <w:rPrChange w:id="275" w:author="Author">
                  <w:rPr>
                    <w:del w:id="276" w:author="Author"/>
                    <w:color w:val="C45911" w:themeColor="accent2" w:themeShade="BF"/>
                    <w:sz w:val="16"/>
                    <w:szCs w:val="16"/>
                    <w:lang w:val="en-AU"/>
                  </w:rPr>
                </w:rPrChange>
              </w:rPr>
            </w:pPr>
          </w:p>
          <w:p w14:paraId="4D9B6E20" w14:textId="1292192C" w:rsidR="00105B87" w:rsidRPr="006B095D" w:rsidDel="00AF763E" w:rsidRDefault="00105B87" w:rsidP="003F59B4">
            <w:pPr>
              <w:spacing w:line="240" w:lineRule="auto"/>
              <w:rPr>
                <w:del w:id="277" w:author="Author"/>
                <w:sz w:val="16"/>
                <w:szCs w:val="16"/>
                <w:lang w:val="en-AU"/>
              </w:rPr>
            </w:pPr>
            <w:del w:id="278" w:author="Author">
              <w:r w:rsidRPr="006B095D" w:rsidDel="00AF763E">
                <w:rPr>
                  <w:sz w:val="16"/>
                  <w:szCs w:val="16"/>
                  <w:lang w:val="en-AU"/>
                </w:rPr>
                <w:delText>Utilise existing resources</w:delText>
              </w:r>
            </w:del>
          </w:p>
        </w:tc>
        <w:tc>
          <w:tcPr>
            <w:tcW w:w="1984" w:type="dxa"/>
          </w:tcPr>
          <w:p w14:paraId="5BBD2F03" w14:textId="673390A3" w:rsidR="00135102" w:rsidRPr="006B095D" w:rsidDel="00AF763E" w:rsidRDefault="00135102" w:rsidP="003F59B4">
            <w:pPr>
              <w:spacing w:line="240" w:lineRule="auto"/>
              <w:rPr>
                <w:del w:id="279" w:author="Author"/>
                <w:sz w:val="16"/>
                <w:szCs w:val="16"/>
                <w:lang w:val="en-AU"/>
              </w:rPr>
            </w:pPr>
            <w:del w:id="280" w:author="Author">
              <w:r w:rsidRPr="006B095D" w:rsidDel="00AF763E">
                <w:rPr>
                  <w:sz w:val="16"/>
                  <w:szCs w:val="16"/>
                  <w:lang w:val="en-AU"/>
                </w:rPr>
                <w:delText>Financial needs assessment concept and sustainable financial strategy are developed</w:delText>
              </w:r>
            </w:del>
          </w:p>
          <w:p w14:paraId="2BDAA706" w14:textId="4040B22E" w:rsidR="00FF6B97" w:rsidRPr="006B095D" w:rsidDel="00AF763E" w:rsidRDefault="00FF6B97" w:rsidP="003F59B4">
            <w:pPr>
              <w:spacing w:line="240" w:lineRule="auto"/>
              <w:rPr>
                <w:del w:id="281" w:author="Author"/>
                <w:sz w:val="16"/>
                <w:szCs w:val="16"/>
                <w:lang w:val="en-AU"/>
              </w:rPr>
            </w:pPr>
          </w:p>
          <w:p w14:paraId="1205DD41" w14:textId="61143949" w:rsidR="00FF6B97" w:rsidRPr="006B095D" w:rsidDel="00AF763E" w:rsidRDefault="00FF6B97" w:rsidP="003F59B4">
            <w:pPr>
              <w:spacing w:line="240" w:lineRule="auto"/>
              <w:rPr>
                <w:del w:id="282" w:author="Author"/>
                <w:sz w:val="16"/>
                <w:szCs w:val="16"/>
                <w:lang w:val="en-AU"/>
              </w:rPr>
            </w:pPr>
            <w:del w:id="283" w:author="Author">
              <w:r w:rsidRPr="006B095D" w:rsidDel="00AF763E">
                <w:rPr>
                  <w:sz w:val="16"/>
                  <w:szCs w:val="16"/>
                  <w:lang w:val="en-AU"/>
                </w:rPr>
                <w:delText>Endorsed sustainable financing strategy for the Noumea Convention by COP20</w:delText>
              </w:r>
            </w:del>
          </w:p>
          <w:p w14:paraId="23EC1F99" w14:textId="5FE68846" w:rsidR="00A553E4" w:rsidRPr="006B095D" w:rsidDel="00AF763E" w:rsidRDefault="00A553E4" w:rsidP="003F59B4">
            <w:pPr>
              <w:spacing w:line="240" w:lineRule="auto"/>
              <w:rPr>
                <w:del w:id="284" w:author="Author"/>
                <w:sz w:val="16"/>
                <w:szCs w:val="16"/>
                <w:lang w:val="en-AU"/>
              </w:rPr>
            </w:pPr>
          </w:p>
          <w:p w14:paraId="6E91A70B" w14:textId="2A06CEB5" w:rsidR="00A553E4" w:rsidRPr="006B095D" w:rsidDel="00AF763E" w:rsidRDefault="00A553E4" w:rsidP="003F59B4">
            <w:pPr>
              <w:spacing w:line="240" w:lineRule="auto"/>
              <w:rPr>
                <w:del w:id="285" w:author="Author"/>
                <w:sz w:val="16"/>
                <w:szCs w:val="16"/>
                <w:lang w:val="en-AU"/>
              </w:rPr>
            </w:pPr>
          </w:p>
          <w:p w14:paraId="02454D2C" w14:textId="1A7AE087" w:rsidR="00A553E4" w:rsidRPr="006B095D" w:rsidDel="00AF763E" w:rsidRDefault="00A553E4" w:rsidP="003F59B4">
            <w:pPr>
              <w:spacing w:line="240" w:lineRule="auto"/>
              <w:rPr>
                <w:del w:id="286" w:author="Author"/>
                <w:sz w:val="16"/>
                <w:szCs w:val="16"/>
                <w:lang w:val="en-AU"/>
              </w:rPr>
            </w:pPr>
            <w:del w:id="287" w:author="Author">
              <w:r w:rsidRPr="006B095D" w:rsidDel="00AF763E">
                <w:rPr>
                  <w:sz w:val="16"/>
                  <w:szCs w:val="16"/>
                  <w:lang w:val="en-AU"/>
                </w:rPr>
                <w:delText>Terms of refence developed and staff recruited</w:delText>
              </w:r>
            </w:del>
          </w:p>
          <w:p w14:paraId="33D5B0EC" w14:textId="770469B7" w:rsidR="00A553E4" w:rsidRPr="006B095D" w:rsidDel="00AF763E" w:rsidRDefault="00A553E4" w:rsidP="003F59B4">
            <w:pPr>
              <w:spacing w:line="240" w:lineRule="auto"/>
              <w:rPr>
                <w:del w:id="288" w:author="Author"/>
                <w:sz w:val="16"/>
                <w:szCs w:val="16"/>
                <w:lang w:val="en-AU"/>
              </w:rPr>
            </w:pPr>
          </w:p>
          <w:p w14:paraId="5EDC9E3C" w14:textId="09DC6EA0" w:rsidR="00A553E4" w:rsidRPr="006B095D" w:rsidDel="00AF763E" w:rsidRDefault="00A553E4" w:rsidP="003F59B4">
            <w:pPr>
              <w:spacing w:line="240" w:lineRule="auto"/>
              <w:rPr>
                <w:del w:id="289" w:author="Author"/>
                <w:sz w:val="16"/>
                <w:szCs w:val="16"/>
                <w:lang w:val="en-AU"/>
              </w:rPr>
            </w:pPr>
            <w:del w:id="290" w:author="Author">
              <w:r w:rsidRPr="006B095D" w:rsidDel="00AF763E">
                <w:rPr>
                  <w:sz w:val="16"/>
                  <w:szCs w:val="16"/>
                  <w:lang w:val="en-AU"/>
                </w:rPr>
                <w:delText>Better exposure of the Noumea Convention</w:delText>
              </w:r>
            </w:del>
          </w:p>
        </w:tc>
        <w:tc>
          <w:tcPr>
            <w:tcW w:w="1843" w:type="dxa"/>
          </w:tcPr>
          <w:p w14:paraId="620F6F56" w14:textId="0650CC97" w:rsidR="00135102" w:rsidRPr="006B095D" w:rsidDel="00AF763E" w:rsidRDefault="00135102" w:rsidP="00135102">
            <w:pPr>
              <w:spacing w:line="240" w:lineRule="auto"/>
              <w:rPr>
                <w:del w:id="291" w:author="Author"/>
                <w:sz w:val="16"/>
                <w:szCs w:val="16"/>
                <w:lang w:val="en-AU"/>
              </w:rPr>
            </w:pPr>
            <w:del w:id="292" w:author="Author">
              <w:r w:rsidRPr="006B095D" w:rsidDel="00AF763E">
                <w:rPr>
                  <w:sz w:val="16"/>
                  <w:szCs w:val="16"/>
                  <w:lang w:val="en-AU"/>
                </w:rPr>
                <w:delText>Sustained efficiency, effective implementation and operations of the Noumea Convention</w:delText>
              </w:r>
            </w:del>
          </w:p>
          <w:p w14:paraId="5B214F02" w14:textId="64C57054" w:rsidR="00FF6B97" w:rsidRPr="006B095D" w:rsidDel="00AF763E" w:rsidRDefault="00FF6B97" w:rsidP="00135102">
            <w:pPr>
              <w:spacing w:line="240" w:lineRule="auto"/>
              <w:rPr>
                <w:del w:id="293" w:author="Author"/>
                <w:sz w:val="16"/>
                <w:szCs w:val="16"/>
                <w:lang w:val="en-AU"/>
              </w:rPr>
            </w:pPr>
          </w:p>
          <w:p w14:paraId="4CB698AE" w14:textId="3133809D" w:rsidR="000D25B6" w:rsidRPr="006B095D" w:rsidDel="00AF763E" w:rsidRDefault="00FF6B97" w:rsidP="003F59B4">
            <w:pPr>
              <w:spacing w:line="240" w:lineRule="auto"/>
              <w:rPr>
                <w:del w:id="294" w:author="Author"/>
                <w:sz w:val="16"/>
                <w:szCs w:val="16"/>
                <w:lang w:val="en-AU"/>
              </w:rPr>
            </w:pPr>
            <w:del w:id="295" w:author="Author">
              <w:r w:rsidRPr="006B095D" w:rsidDel="00AF763E">
                <w:rPr>
                  <w:sz w:val="16"/>
                  <w:szCs w:val="16"/>
                  <w:lang w:val="en-AU"/>
                </w:rPr>
                <w:delText>Dedicated funding support for the Secretariat to undertake activities within Parties’ jurisdictions</w:delText>
              </w:r>
            </w:del>
          </w:p>
          <w:p w14:paraId="228AD98C" w14:textId="1FD9D543" w:rsidR="00A553E4" w:rsidRPr="006B095D" w:rsidDel="00AF763E" w:rsidRDefault="00A553E4" w:rsidP="003F59B4">
            <w:pPr>
              <w:spacing w:line="240" w:lineRule="auto"/>
              <w:rPr>
                <w:del w:id="296" w:author="Author"/>
                <w:sz w:val="16"/>
                <w:szCs w:val="16"/>
                <w:lang w:val="en-AU"/>
              </w:rPr>
            </w:pPr>
          </w:p>
          <w:p w14:paraId="7F773F7F" w14:textId="15695FB3" w:rsidR="00A553E4" w:rsidRPr="006B095D" w:rsidDel="00AF763E" w:rsidRDefault="00A553E4" w:rsidP="003F59B4">
            <w:pPr>
              <w:spacing w:line="240" w:lineRule="auto"/>
              <w:rPr>
                <w:del w:id="297" w:author="Author"/>
                <w:sz w:val="16"/>
                <w:szCs w:val="16"/>
                <w:lang w:val="en-AU"/>
              </w:rPr>
            </w:pPr>
            <w:del w:id="298" w:author="Author">
              <w:r w:rsidRPr="006B095D" w:rsidDel="00AF763E">
                <w:rPr>
                  <w:sz w:val="16"/>
                  <w:szCs w:val="16"/>
                  <w:lang w:val="en-AU"/>
                </w:rPr>
                <w:delText>Permanence of the Noumea Convention strengthened</w:delText>
              </w:r>
            </w:del>
          </w:p>
          <w:p w14:paraId="57E4715A" w14:textId="0689108D" w:rsidR="00A553E4" w:rsidRPr="006B095D" w:rsidDel="00AF763E" w:rsidRDefault="00A553E4" w:rsidP="003F59B4">
            <w:pPr>
              <w:spacing w:line="240" w:lineRule="auto"/>
              <w:rPr>
                <w:del w:id="299" w:author="Author"/>
                <w:sz w:val="16"/>
                <w:szCs w:val="16"/>
                <w:lang w:val="en-AU"/>
              </w:rPr>
            </w:pPr>
          </w:p>
          <w:p w14:paraId="5953C17F" w14:textId="40FD9A2E" w:rsidR="00A553E4" w:rsidRPr="006B095D" w:rsidDel="00AF763E" w:rsidRDefault="00A553E4" w:rsidP="003F59B4">
            <w:pPr>
              <w:spacing w:line="240" w:lineRule="auto"/>
              <w:rPr>
                <w:del w:id="300" w:author="Author"/>
                <w:sz w:val="16"/>
                <w:szCs w:val="16"/>
                <w:lang w:val="en-AU"/>
              </w:rPr>
            </w:pPr>
            <w:del w:id="301" w:author="Author">
              <w:r w:rsidRPr="006B095D" w:rsidDel="00AF763E">
                <w:rPr>
                  <w:sz w:val="16"/>
                  <w:szCs w:val="16"/>
                  <w:lang w:val="en-AU"/>
                </w:rPr>
                <w:delText>Better service to Parties with single point of contact</w:delText>
              </w:r>
            </w:del>
          </w:p>
          <w:p w14:paraId="4A1658F1" w14:textId="5C10A29D" w:rsidR="00A553E4" w:rsidRPr="006B095D" w:rsidDel="00AF763E" w:rsidRDefault="00A553E4" w:rsidP="003F59B4">
            <w:pPr>
              <w:spacing w:line="240" w:lineRule="auto"/>
              <w:rPr>
                <w:del w:id="302" w:author="Author"/>
                <w:sz w:val="16"/>
                <w:szCs w:val="16"/>
                <w:lang w:val="en-AU"/>
              </w:rPr>
            </w:pPr>
          </w:p>
          <w:p w14:paraId="50AF511E" w14:textId="688CA818" w:rsidR="00A553E4" w:rsidRPr="006B095D" w:rsidDel="00AF763E" w:rsidRDefault="00A553E4" w:rsidP="003F59B4">
            <w:pPr>
              <w:spacing w:line="240" w:lineRule="auto"/>
              <w:rPr>
                <w:del w:id="303" w:author="Author"/>
                <w:sz w:val="16"/>
                <w:szCs w:val="16"/>
                <w:lang w:val="en-AU"/>
              </w:rPr>
            </w:pPr>
            <w:del w:id="304" w:author="Author">
              <w:r w:rsidRPr="006B095D" w:rsidDel="00AF763E">
                <w:rPr>
                  <w:sz w:val="16"/>
                  <w:szCs w:val="16"/>
                  <w:lang w:val="en-AU"/>
                </w:rPr>
                <w:delText>Improved reporting of impacts of activities and coordination of support and delivery of assistance</w:delText>
              </w:r>
            </w:del>
          </w:p>
        </w:tc>
        <w:tc>
          <w:tcPr>
            <w:tcW w:w="709" w:type="dxa"/>
            <w:shd w:val="clear" w:color="auto" w:fill="767171" w:themeFill="background2" w:themeFillShade="80"/>
            <w:tcMar>
              <w:left w:w="57" w:type="dxa"/>
              <w:right w:w="57" w:type="dxa"/>
            </w:tcMar>
            <w:vAlign w:val="center"/>
          </w:tcPr>
          <w:p w14:paraId="70C7C642" w14:textId="771994DB" w:rsidR="000D25B6" w:rsidRPr="006B095D" w:rsidDel="00AF763E" w:rsidRDefault="000D25B6" w:rsidP="00F554C4">
            <w:pPr>
              <w:spacing w:line="240" w:lineRule="auto"/>
              <w:jc w:val="center"/>
              <w:rPr>
                <w:del w:id="305" w:author="Author"/>
                <w:rFonts w:eastAsia="Times New Roman"/>
                <w:sz w:val="16"/>
                <w:szCs w:val="16"/>
                <w:lang w:val="en-AU"/>
              </w:rPr>
            </w:pPr>
          </w:p>
        </w:tc>
        <w:tc>
          <w:tcPr>
            <w:tcW w:w="709" w:type="dxa"/>
            <w:shd w:val="clear" w:color="auto" w:fill="767171" w:themeFill="background2" w:themeFillShade="80"/>
            <w:tcMar>
              <w:left w:w="57" w:type="dxa"/>
              <w:right w:w="57" w:type="dxa"/>
            </w:tcMar>
            <w:vAlign w:val="center"/>
          </w:tcPr>
          <w:p w14:paraId="3B0DD46D" w14:textId="2B70843B" w:rsidR="000D25B6" w:rsidRPr="00987C78" w:rsidDel="00AF763E" w:rsidRDefault="000D25B6" w:rsidP="00F554C4">
            <w:pPr>
              <w:spacing w:line="240" w:lineRule="auto"/>
              <w:jc w:val="center"/>
              <w:rPr>
                <w:del w:id="306" w:author="Author"/>
                <w:sz w:val="16"/>
                <w:szCs w:val="16"/>
                <w:lang w:val="en-AU"/>
              </w:rPr>
            </w:pPr>
          </w:p>
        </w:tc>
        <w:tc>
          <w:tcPr>
            <w:tcW w:w="709" w:type="dxa"/>
            <w:shd w:val="clear" w:color="auto" w:fill="auto"/>
            <w:tcMar>
              <w:left w:w="57" w:type="dxa"/>
              <w:right w:w="57" w:type="dxa"/>
            </w:tcMar>
            <w:vAlign w:val="center"/>
          </w:tcPr>
          <w:p w14:paraId="1C9B3C95" w14:textId="168D89DA" w:rsidR="000D25B6" w:rsidRPr="00987C78" w:rsidDel="00AF763E" w:rsidRDefault="000D25B6" w:rsidP="00F554C4">
            <w:pPr>
              <w:spacing w:line="240" w:lineRule="auto"/>
              <w:jc w:val="center"/>
              <w:rPr>
                <w:del w:id="307" w:author="Author"/>
                <w:sz w:val="16"/>
                <w:szCs w:val="16"/>
                <w:lang w:val="en-AU"/>
              </w:rPr>
            </w:pPr>
          </w:p>
        </w:tc>
        <w:tc>
          <w:tcPr>
            <w:tcW w:w="709" w:type="dxa"/>
            <w:shd w:val="clear" w:color="auto" w:fill="auto"/>
            <w:tcMar>
              <w:left w:w="57" w:type="dxa"/>
              <w:right w:w="57" w:type="dxa"/>
            </w:tcMar>
            <w:vAlign w:val="center"/>
          </w:tcPr>
          <w:p w14:paraId="0A6FD196" w14:textId="4EEE2F6F" w:rsidR="000D25B6" w:rsidRPr="00987C78" w:rsidDel="00AF763E" w:rsidRDefault="000D25B6" w:rsidP="00F554C4">
            <w:pPr>
              <w:spacing w:line="240" w:lineRule="auto"/>
              <w:jc w:val="center"/>
              <w:rPr>
                <w:del w:id="308" w:author="Author"/>
                <w:sz w:val="16"/>
                <w:szCs w:val="16"/>
                <w:lang w:val="en-AU"/>
              </w:rPr>
            </w:pPr>
          </w:p>
        </w:tc>
        <w:tc>
          <w:tcPr>
            <w:tcW w:w="709" w:type="dxa"/>
            <w:shd w:val="clear" w:color="auto" w:fill="auto"/>
          </w:tcPr>
          <w:p w14:paraId="7EC81678" w14:textId="229E9ADB" w:rsidR="000D25B6" w:rsidRPr="006B095D" w:rsidDel="00AF763E" w:rsidRDefault="000D25B6" w:rsidP="00F554C4">
            <w:pPr>
              <w:spacing w:line="240" w:lineRule="auto"/>
              <w:rPr>
                <w:del w:id="309" w:author="Author"/>
                <w:rFonts w:eastAsia="Times New Roman"/>
                <w:sz w:val="16"/>
                <w:szCs w:val="16"/>
                <w:lang w:val="en-AU"/>
              </w:rPr>
            </w:pPr>
          </w:p>
        </w:tc>
        <w:tc>
          <w:tcPr>
            <w:tcW w:w="850" w:type="dxa"/>
          </w:tcPr>
          <w:p w14:paraId="5D12F586" w14:textId="39A77BC1" w:rsidR="000D25B6" w:rsidRPr="006B095D" w:rsidDel="00AF763E" w:rsidRDefault="00135102" w:rsidP="00F554C4">
            <w:pPr>
              <w:spacing w:line="240" w:lineRule="auto"/>
              <w:rPr>
                <w:del w:id="310" w:author="Author"/>
                <w:rFonts w:eastAsia="Times New Roman"/>
                <w:sz w:val="16"/>
                <w:szCs w:val="16"/>
                <w:lang w:val="en-AU"/>
              </w:rPr>
            </w:pPr>
            <w:del w:id="311" w:author="Author">
              <w:r w:rsidRPr="006B095D" w:rsidDel="00AF763E">
                <w:rPr>
                  <w:rFonts w:eastAsia="Times New Roman"/>
                  <w:sz w:val="16"/>
                  <w:szCs w:val="16"/>
                  <w:lang w:val="en-AU"/>
                </w:rPr>
                <w:delText>Metropolitan Parties</w:delText>
              </w:r>
            </w:del>
          </w:p>
        </w:tc>
        <w:tc>
          <w:tcPr>
            <w:tcW w:w="709" w:type="dxa"/>
          </w:tcPr>
          <w:p w14:paraId="3B62004E" w14:textId="69437DCB" w:rsidR="000D25B6" w:rsidRPr="006B095D" w:rsidDel="00AF763E" w:rsidRDefault="00135102" w:rsidP="00F554C4">
            <w:pPr>
              <w:spacing w:line="240" w:lineRule="auto"/>
              <w:rPr>
                <w:del w:id="312" w:author="Author"/>
                <w:rFonts w:eastAsia="Times New Roman"/>
                <w:sz w:val="16"/>
                <w:szCs w:val="16"/>
                <w:lang w:val="en-AU"/>
              </w:rPr>
            </w:pPr>
            <w:del w:id="313" w:author="Author">
              <w:r w:rsidRPr="006B095D" w:rsidDel="00AF763E">
                <w:rPr>
                  <w:rFonts w:eastAsia="Times New Roman"/>
                  <w:sz w:val="16"/>
                  <w:szCs w:val="16"/>
                  <w:lang w:val="en-AU"/>
                </w:rPr>
                <w:delText>SPREP (in consultations with Parties)</w:delText>
              </w:r>
            </w:del>
          </w:p>
        </w:tc>
      </w:tr>
      <w:tr w:rsidR="00135102" w:rsidRPr="00844E1E" w14:paraId="29048860" w14:textId="77777777" w:rsidTr="00AF763E">
        <w:tc>
          <w:tcPr>
            <w:tcW w:w="1615" w:type="dxa"/>
          </w:tcPr>
          <w:p w14:paraId="3A19B6FA" w14:textId="11160CFD" w:rsidR="007B4332" w:rsidRPr="00987C78" w:rsidRDefault="00447FBA" w:rsidP="008E6FC1">
            <w:pPr>
              <w:numPr>
                <w:ilvl w:val="1"/>
                <w:numId w:val="19"/>
              </w:numPr>
              <w:tabs>
                <w:tab w:val="left" w:pos="284"/>
              </w:tabs>
              <w:spacing w:line="240" w:lineRule="auto"/>
              <w:contextualSpacing/>
              <w:rPr>
                <w:sz w:val="16"/>
                <w:szCs w:val="16"/>
                <w:lang w:val="en-AU"/>
              </w:rPr>
            </w:pPr>
            <w:r w:rsidRPr="00AC1D07">
              <w:rPr>
                <w:sz w:val="16"/>
                <w:szCs w:val="16"/>
                <w:lang w:val="en-AU"/>
              </w:rPr>
              <w:t>Maintain</w:t>
            </w:r>
            <w:ins w:id="314" w:author="Author">
              <w:r w:rsidR="00FE5C8B" w:rsidRPr="00AC1D07">
                <w:rPr>
                  <w:sz w:val="16"/>
                  <w:szCs w:val="16"/>
                  <w:lang w:val="en-AU"/>
                </w:rPr>
                <w:t xml:space="preserve"> </w:t>
              </w:r>
            </w:ins>
            <w:r w:rsidR="00512B17" w:rsidRPr="00AC1D07">
              <w:rPr>
                <w:sz w:val="16"/>
                <w:szCs w:val="16"/>
                <w:lang w:val="en-AU"/>
              </w:rPr>
              <w:t xml:space="preserve">Sustainable partnerships within the Noumea Convention framework to support the Secretariat’s discharge of its Secretariat functions and </w:t>
            </w:r>
            <w:r w:rsidR="00512B17" w:rsidRPr="00AC1D07">
              <w:rPr>
                <w:sz w:val="16"/>
                <w:szCs w:val="16"/>
                <w:lang w:val="en-AU"/>
              </w:rPr>
              <w:lastRenderedPageBreak/>
              <w:t xml:space="preserve">Parties’ implementation of the Noumea Convention </w:t>
            </w:r>
            <w:r w:rsidR="007B4332" w:rsidRPr="00987C78">
              <w:rPr>
                <w:sz w:val="16"/>
                <w:szCs w:val="16"/>
                <w:highlight w:val="yellow"/>
                <w:lang w:val="en-AU"/>
              </w:rPr>
              <w:t>[re</w:t>
            </w:r>
            <w:r w:rsidR="007B373B" w:rsidRPr="00987C78">
              <w:rPr>
                <w:sz w:val="16"/>
                <w:szCs w:val="16"/>
                <w:highlight w:val="yellow"/>
                <w:lang w:val="en-AU"/>
              </w:rPr>
              <w:t>comm: 7,8,11,13,15]</w:t>
            </w:r>
          </w:p>
        </w:tc>
        <w:tc>
          <w:tcPr>
            <w:tcW w:w="3488" w:type="dxa"/>
          </w:tcPr>
          <w:p w14:paraId="4B872CAB" w14:textId="77777777" w:rsidR="00135102" w:rsidRPr="00AC1D07" w:rsidRDefault="00135102" w:rsidP="008E6FC1">
            <w:pPr>
              <w:pStyle w:val="ListParagraph1"/>
              <w:framePr w:hSpace="0" w:wrap="auto" w:vAnchor="margin" w:xAlign="left" w:yAlign="inline"/>
              <w:numPr>
                <w:ilvl w:val="2"/>
                <w:numId w:val="19"/>
              </w:numPr>
              <w:suppressOverlap w:val="0"/>
              <w:rPr>
                <w:color w:val="auto"/>
                <w:sz w:val="16"/>
                <w:szCs w:val="16"/>
              </w:rPr>
            </w:pPr>
            <w:r w:rsidRPr="00AC1D07">
              <w:rPr>
                <w:color w:val="auto"/>
                <w:sz w:val="16"/>
                <w:szCs w:val="16"/>
              </w:rPr>
              <w:lastRenderedPageBreak/>
              <w:t>Create opportunities to seek support from Partners (e.g., COP18 event, Partners Dialogue).</w:t>
            </w:r>
          </w:p>
          <w:p w14:paraId="652C144E" w14:textId="77777777" w:rsidR="00512B17" w:rsidRPr="00AC1D07" w:rsidRDefault="00512B17" w:rsidP="00512B17">
            <w:pPr>
              <w:pStyle w:val="ListParagraph1"/>
              <w:framePr w:hSpace="0" w:wrap="auto" w:vAnchor="margin" w:xAlign="left" w:yAlign="inline"/>
              <w:numPr>
                <w:ilvl w:val="0"/>
                <w:numId w:val="0"/>
              </w:numPr>
              <w:ind w:left="454"/>
              <w:suppressOverlap w:val="0"/>
              <w:rPr>
                <w:color w:val="auto"/>
                <w:sz w:val="16"/>
                <w:szCs w:val="16"/>
              </w:rPr>
            </w:pPr>
          </w:p>
          <w:p w14:paraId="1B647C9C" w14:textId="720C089F" w:rsidR="00135102" w:rsidRPr="00AC1D07" w:rsidRDefault="00512B17" w:rsidP="008E6FC1">
            <w:pPr>
              <w:pStyle w:val="ListParagraph1"/>
              <w:framePr w:hSpace="0" w:wrap="auto" w:vAnchor="margin" w:xAlign="left" w:yAlign="inline"/>
              <w:numPr>
                <w:ilvl w:val="2"/>
                <w:numId w:val="19"/>
              </w:numPr>
              <w:suppressOverlap w:val="0"/>
              <w:rPr>
                <w:strike/>
                <w:color w:val="auto"/>
                <w:sz w:val="16"/>
                <w:szCs w:val="16"/>
              </w:rPr>
            </w:pPr>
            <w:r w:rsidRPr="00AC1D07">
              <w:rPr>
                <w:strike/>
                <w:color w:val="auto"/>
                <w:sz w:val="16"/>
                <w:szCs w:val="16"/>
              </w:rPr>
              <w:t>Identify options for increased core funding assistance to the Noumea Convention</w:t>
            </w:r>
            <w:r w:rsidR="00BD31F3" w:rsidRPr="00AC1D07">
              <w:rPr>
                <w:strike/>
                <w:color w:val="auto"/>
                <w:sz w:val="16"/>
                <w:szCs w:val="16"/>
              </w:rPr>
              <w:t xml:space="preserve"> </w:t>
            </w:r>
          </w:p>
          <w:p w14:paraId="7EF8D915" w14:textId="77777777" w:rsidR="00512B17" w:rsidRPr="00AC1D07" w:rsidRDefault="00512B17" w:rsidP="00512B17">
            <w:pPr>
              <w:pStyle w:val="ListParagraph1"/>
              <w:framePr w:hSpace="0" w:wrap="auto" w:vAnchor="margin" w:xAlign="left" w:yAlign="inline"/>
              <w:numPr>
                <w:ilvl w:val="0"/>
                <w:numId w:val="0"/>
              </w:numPr>
              <w:suppressOverlap w:val="0"/>
              <w:rPr>
                <w:color w:val="auto"/>
                <w:sz w:val="16"/>
                <w:szCs w:val="16"/>
              </w:rPr>
            </w:pPr>
          </w:p>
          <w:p w14:paraId="1BD45CAC" w14:textId="688E631C" w:rsidR="00135102" w:rsidRPr="00AC1D07" w:rsidRDefault="00187C0B" w:rsidP="00173B60">
            <w:pPr>
              <w:pStyle w:val="ListParagraph1"/>
              <w:framePr w:hSpace="0" w:wrap="auto" w:vAnchor="margin" w:xAlign="left" w:yAlign="inline"/>
              <w:numPr>
                <w:ilvl w:val="0"/>
                <w:numId w:val="0"/>
              </w:numPr>
              <w:ind w:left="360"/>
              <w:suppressOverlap w:val="0"/>
              <w:rPr>
                <w:color w:val="auto"/>
                <w:sz w:val="16"/>
                <w:szCs w:val="16"/>
              </w:rPr>
            </w:pPr>
            <w:ins w:id="315" w:author="Author">
              <w:r>
                <w:rPr>
                  <w:color w:val="auto"/>
                  <w:sz w:val="16"/>
                  <w:szCs w:val="16"/>
                </w:rPr>
                <w:t xml:space="preserve">1.7.2 </w:t>
              </w:r>
            </w:ins>
            <w:r w:rsidR="00135102" w:rsidRPr="00AC1D07">
              <w:rPr>
                <w:color w:val="auto"/>
                <w:sz w:val="16"/>
                <w:szCs w:val="16"/>
              </w:rPr>
              <w:t>Engage with UNEP Regional Seas during annual global meetings of the Regional Seas secretariats to support active engagements as well as to raise awareness on the sustainable financial strategy</w:t>
            </w:r>
          </w:p>
          <w:p w14:paraId="6A6ABD34" w14:textId="77777777" w:rsidR="00512B17" w:rsidRPr="00AC1D07" w:rsidRDefault="00512B17" w:rsidP="00512B17">
            <w:pPr>
              <w:pStyle w:val="ListParagraph1"/>
              <w:framePr w:hSpace="0" w:wrap="auto" w:vAnchor="margin" w:xAlign="left" w:yAlign="inline"/>
              <w:numPr>
                <w:ilvl w:val="0"/>
                <w:numId w:val="0"/>
              </w:numPr>
              <w:suppressOverlap w:val="0"/>
              <w:rPr>
                <w:color w:val="auto"/>
                <w:sz w:val="16"/>
                <w:szCs w:val="16"/>
              </w:rPr>
            </w:pPr>
          </w:p>
          <w:p w14:paraId="078D57A9" w14:textId="38E0427C" w:rsidR="00CD46A3" w:rsidRPr="00AC1D07" w:rsidRDefault="00CD46A3" w:rsidP="008E6FC1">
            <w:pPr>
              <w:pStyle w:val="ListParagraph1"/>
              <w:framePr w:hSpace="0" w:wrap="auto" w:vAnchor="margin" w:xAlign="left" w:yAlign="inline"/>
              <w:numPr>
                <w:ilvl w:val="2"/>
                <w:numId w:val="19"/>
              </w:numPr>
              <w:suppressOverlap w:val="0"/>
              <w:rPr>
                <w:color w:val="auto"/>
                <w:sz w:val="16"/>
                <w:szCs w:val="16"/>
              </w:rPr>
            </w:pPr>
            <w:r w:rsidRPr="00AC1D07">
              <w:rPr>
                <w:color w:val="auto"/>
                <w:sz w:val="16"/>
                <w:szCs w:val="16"/>
              </w:rPr>
              <w:lastRenderedPageBreak/>
              <w:t>Engage actively with Partners to harness support for the sustainable financial strategy</w:t>
            </w:r>
          </w:p>
        </w:tc>
        <w:tc>
          <w:tcPr>
            <w:tcW w:w="1134" w:type="dxa"/>
          </w:tcPr>
          <w:p w14:paraId="14E73399" w14:textId="77777777" w:rsidR="00135102" w:rsidRPr="00A934CE" w:rsidRDefault="00CD46A3" w:rsidP="003F59B4">
            <w:pPr>
              <w:spacing w:line="240" w:lineRule="auto"/>
              <w:rPr>
                <w:sz w:val="16"/>
                <w:szCs w:val="16"/>
                <w:lang w:val="en-AU"/>
              </w:rPr>
            </w:pPr>
            <w:r w:rsidRPr="00AC1D07">
              <w:rPr>
                <w:sz w:val="16"/>
                <w:szCs w:val="16"/>
                <w:lang w:val="en-AU"/>
              </w:rPr>
              <w:lastRenderedPageBreak/>
              <w:t xml:space="preserve">Metropolitan Parties and </w:t>
            </w:r>
            <w:r w:rsidRPr="00A934CE">
              <w:rPr>
                <w:sz w:val="16"/>
                <w:szCs w:val="16"/>
                <w:lang w:val="en-AU"/>
              </w:rPr>
              <w:t>Partners</w:t>
            </w:r>
          </w:p>
          <w:p w14:paraId="6814991E" w14:textId="77777777" w:rsidR="00CD46A3" w:rsidRPr="00A934CE" w:rsidRDefault="00CD46A3" w:rsidP="003F59B4">
            <w:pPr>
              <w:spacing w:line="240" w:lineRule="auto"/>
              <w:rPr>
                <w:sz w:val="16"/>
                <w:szCs w:val="16"/>
                <w:lang w:val="en-AU"/>
              </w:rPr>
            </w:pPr>
          </w:p>
          <w:p w14:paraId="7484D760" w14:textId="77777777" w:rsidR="00CD46A3" w:rsidRPr="00A934CE" w:rsidRDefault="00CD46A3" w:rsidP="006B095D">
            <w:pPr>
              <w:shd w:val="clear" w:color="auto" w:fill="FFFF00"/>
              <w:spacing w:line="240" w:lineRule="auto"/>
              <w:rPr>
                <w:sz w:val="16"/>
                <w:szCs w:val="16"/>
                <w:lang w:val="en-AU"/>
              </w:rPr>
            </w:pPr>
            <w:r w:rsidRPr="00A934CE">
              <w:rPr>
                <w:sz w:val="16"/>
                <w:szCs w:val="16"/>
                <w:lang w:val="en-AU"/>
              </w:rPr>
              <w:t>JICA</w:t>
            </w:r>
          </w:p>
          <w:p w14:paraId="7AE52C38" w14:textId="77777777" w:rsidR="00CD46A3" w:rsidRPr="00A934CE" w:rsidRDefault="00CD46A3" w:rsidP="003F59B4">
            <w:pPr>
              <w:spacing w:line="240" w:lineRule="auto"/>
              <w:rPr>
                <w:sz w:val="16"/>
                <w:szCs w:val="16"/>
                <w:lang w:val="en-AU"/>
              </w:rPr>
            </w:pPr>
          </w:p>
          <w:p w14:paraId="1FD5594C" w14:textId="77777777" w:rsidR="00CD46A3" w:rsidRPr="00A934CE" w:rsidRDefault="00CD46A3" w:rsidP="003F59B4">
            <w:pPr>
              <w:spacing w:line="240" w:lineRule="auto"/>
              <w:rPr>
                <w:sz w:val="16"/>
                <w:szCs w:val="16"/>
                <w:lang w:val="en-AU"/>
              </w:rPr>
            </w:pPr>
            <w:r w:rsidRPr="00A934CE">
              <w:rPr>
                <w:sz w:val="16"/>
                <w:szCs w:val="16"/>
                <w:lang w:val="en-AU"/>
              </w:rPr>
              <w:t>Any other partners</w:t>
            </w:r>
          </w:p>
          <w:p w14:paraId="6F2A9FB3" w14:textId="77777777" w:rsidR="00512B17" w:rsidRPr="00A934CE" w:rsidRDefault="00512B17" w:rsidP="003F59B4">
            <w:pPr>
              <w:spacing w:line="240" w:lineRule="auto"/>
              <w:rPr>
                <w:sz w:val="16"/>
                <w:szCs w:val="16"/>
                <w:lang w:val="en-AU"/>
              </w:rPr>
            </w:pPr>
          </w:p>
          <w:p w14:paraId="4376DEA5" w14:textId="49FF507E" w:rsidR="00512B17" w:rsidRPr="00AC1D07" w:rsidRDefault="00512B17" w:rsidP="003F59B4">
            <w:pPr>
              <w:spacing w:line="240" w:lineRule="auto"/>
              <w:rPr>
                <w:sz w:val="16"/>
                <w:szCs w:val="16"/>
                <w:lang w:val="en-AU"/>
              </w:rPr>
            </w:pPr>
            <w:r w:rsidRPr="00A934CE">
              <w:rPr>
                <w:sz w:val="16"/>
                <w:szCs w:val="16"/>
                <w:lang w:val="en-AU"/>
              </w:rPr>
              <w:t>Existing</w:t>
            </w:r>
            <w:r w:rsidRPr="00AC1D07">
              <w:rPr>
                <w:sz w:val="16"/>
                <w:szCs w:val="16"/>
                <w:lang w:val="en-AU"/>
              </w:rPr>
              <w:t xml:space="preserve"> core contributors</w:t>
            </w:r>
          </w:p>
          <w:p w14:paraId="6E63FA4F" w14:textId="77777777" w:rsidR="00CD46A3" w:rsidRPr="00AC1D07" w:rsidRDefault="00CD46A3" w:rsidP="003F59B4">
            <w:pPr>
              <w:spacing w:line="240" w:lineRule="auto"/>
              <w:rPr>
                <w:sz w:val="16"/>
                <w:szCs w:val="16"/>
                <w:lang w:val="en-AU"/>
              </w:rPr>
            </w:pPr>
          </w:p>
          <w:p w14:paraId="5468A2C5" w14:textId="53344689" w:rsidR="00CD46A3" w:rsidRPr="00AC1D07" w:rsidRDefault="00CD46A3" w:rsidP="003F59B4">
            <w:pPr>
              <w:spacing w:line="240" w:lineRule="auto"/>
              <w:rPr>
                <w:sz w:val="16"/>
                <w:szCs w:val="16"/>
                <w:lang w:val="en-AU"/>
              </w:rPr>
            </w:pPr>
          </w:p>
        </w:tc>
        <w:tc>
          <w:tcPr>
            <w:tcW w:w="1984" w:type="dxa"/>
          </w:tcPr>
          <w:p w14:paraId="406728B8" w14:textId="77777777" w:rsidR="00135102" w:rsidRPr="00AC1D07" w:rsidRDefault="00CD46A3" w:rsidP="003F59B4">
            <w:pPr>
              <w:spacing w:line="240" w:lineRule="auto"/>
              <w:rPr>
                <w:sz w:val="16"/>
                <w:szCs w:val="16"/>
                <w:lang w:val="en-AU"/>
              </w:rPr>
            </w:pPr>
            <w:r w:rsidRPr="00AC1D07">
              <w:rPr>
                <w:sz w:val="16"/>
                <w:szCs w:val="16"/>
                <w:lang w:val="en-AU"/>
              </w:rPr>
              <w:lastRenderedPageBreak/>
              <w:t>Strengthen the implementation of the Noumea Convention</w:t>
            </w:r>
          </w:p>
          <w:p w14:paraId="0BB7DFFD" w14:textId="77777777" w:rsidR="00CD46A3" w:rsidRPr="00AC1D07" w:rsidRDefault="00CD46A3" w:rsidP="003F59B4">
            <w:pPr>
              <w:spacing w:line="240" w:lineRule="auto"/>
              <w:rPr>
                <w:sz w:val="16"/>
                <w:szCs w:val="16"/>
                <w:lang w:val="en-AU"/>
              </w:rPr>
            </w:pPr>
          </w:p>
          <w:p w14:paraId="2DC9FC73" w14:textId="77777777" w:rsidR="00CD46A3" w:rsidRPr="00AC1D07" w:rsidRDefault="00CD46A3" w:rsidP="003F59B4">
            <w:pPr>
              <w:spacing w:line="240" w:lineRule="auto"/>
              <w:rPr>
                <w:sz w:val="16"/>
                <w:szCs w:val="16"/>
                <w:lang w:val="en-AU"/>
              </w:rPr>
            </w:pPr>
            <w:r w:rsidRPr="00AC1D07">
              <w:rPr>
                <w:sz w:val="16"/>
                <w:szCs w:val="16"/>
                <w:lang w:val="en-AU"/>
              </w:rPr>
              <w:t>Targeted support for specific key issues</w:t>
            </w:r>
          </w:p>
          <w:p w14:paraId="7E49B050" w14:textId="77777777" w:rsidR="00CD46A3" w:rsidRPr="00AC1D07" w:rsidRDefault="00CD46A3" w:rsidP="003F59B4">
            <w:pPr>
              <w:spacing w:line="240" w:lineRule="auto"/>
              <w:rPr>
                <w:sz w:val="16"/>
                <w:szCs w:val="16"/>
                <w:lang w:val="en-AU"/>
              </w:rPr>
            </w:pPr>
          </w:p>
          <w:p w14:paraId="5029B6CF" w14:textId="7859B3E7" w:rsidR="00CD46A3" w:rsidRPr="00AC1D07" w:rsidRDefault="00CD46A3" w:rsidP="003F59B4">
            <w:pPr>
              <w:spacing w:line="240" w:lineRule="auto"/>
              <w:rPr>
                <w:sz w:val="16"/>
                <w:szCs w:val="16"/>
                <w:lang w:val="en-AU"/>
              </w:rPr>
            </w:pPr>
            <w:r w:rsidRPr="00AC1D07">
              <w:rPr>
                <w:sz w:val="16"/>
                <w:szCs w:val="16"/>
                <w:lang w:val="en-AU"/>
              </w:rPr>
              <w:t>Secured support for Noumea Convention</w:t>
            </w:r>
          </w:p>
          <w:p w14:paraId="427C85E6" w14:textId="77777777" w:rsidR="00512B17" w:rsidRPr="00AC1D07" w:rsidRDefault="00512B17" w:rsidP="003F59B4">
            <w:pPr>
              <w:spacing w:line="240" w:lineRule="auto"/>
              <w:rPr>
                <w:sz w:val="16"/>
                <w:szCs w:val="16"/>
                <w:lang w:val="en-AU"/>
              </w:rPr>
            </w:pPr>
          </w:p>
          <w:p w14:paraId="05BCFD36" w14:textId="77777777" w:rsidR="00512B17" w:rsidRPr="00AC1D07" w:rsidRDefault="00512B17" w:rsidP="003F59B4">
            <w:pPr>
              <w:spacing w:line="240" w:lineRule="auto"/>
              <w:rPr>
                <w:sz w:val="16"/>
                <w:szCs w:val="16"/>
                <w:lang w:val="en-AU"/>
              </w:rPr>
            </w:pPr>
          </w:p>
          <w:p w14:paraId="4D393822" w14:textId="67A5E1B6" w:rsidR="00512B17" w:rsidRPr="00AC1D07" w:rsidRDefault="00512B17" w:rsidP="003F59B4">
            <w:pPr>
              <w:spacing w:line="240" w:lineRule="auto"/>
              <w:rPr>
                <w:sz w:val="16"/>
                <w:szCs w:val="16"/>
                <w:lang w:val="en-AU"/>
              </w:rPr>
            </w:pPr>
          </w:p>
        </w:tc>
        <w:tc>
          <w:tcPr>
            <w:tcW w:w="1843" w:type="dxa"/>
          </w:tcPr>
          <w:p w14:paraId="4D0DC858" w14:textId="77777777" w:rsidR="00135102" w:rsidRPr="00AC1D07" w:rsidRDefault="00CD46A3" w:rsidP="00135102">
            <w:pPr>
              <w:spacing w:line="240" w:lineRule="auto"/>
              <w:rPr>
                <w:sz w:val="16"/>
                <w:szCs w:val="16"/>
                <w:lang w:val="en-AU"/>
              </w:rPr>
            </w:pPr>
            <w:r w:rsidRPr="00AC1D07">
              <w:rPr>
                <w:sz w:val="16"/>
                <w:szCs w:val="16"/>
                <w:lang w:val="en-AU"/>
              </w:rPr>
              <w:t>Enduring, sustained presence and visibility of the Noumea Convention</w:t>
            </w:r>
          </w:p>
          <w:p w14:paraId="34B38369" w14:textId="77777777" w:rsidR="00CD46A3" w:rsidRPr="00AC1D07" w:rsidRDefault="00CD46A3" w:rsidP="00135102">
            <w:pPr>
              <w:spacing w:line="240" w:lineRule="auto"/>
              <w:rPr>
                <w:sz w:val="16"/>
                <w:szCs w:val="16"/>
                <w:lang w:val="en-AU"/>
              </w:rPr>
            </w:pPr>
          </w:p>
          <w:p w14:paraId="3B58463D" w14:textId="77777777" w:rsidR="00CD46A3" w:rsidRPr="00AC1D07" w:rsidRDefault="00CD46A3" w:rsidP="00135102">
            <w:pPr>
              <w:spacing w:line="240" w:lineRule="auto"/>
              <w:rPr>
                <w:sz w:val="16"/>
                <w:szCs w:val="16"/>
                <w:lang w:val="en-AU"/>
              </w:rPr>
            </w:pPr>
            <w:r w:rsidRPr="00AC1D07">
              <w:rPr>
                <w:sz w:val="16"/>
                <w:szCs w:val="16"/>
                <w:lang w:val="en-AU"/>
              </w:rPr>
              <w:t>Sustainable Regional Seas mechanism</w:t>
            </w:r>
          </w:p>
          <w:p w14:paraId="32D51805" w14:textId="77777777" w:rsidR="00512B17" w:rsidRPr="00AC1D07" w:rsidRDefault="00512B17" w:rsidP="00135102">
            <w:pPr>
              <w:spacing w:line="240" w:lineRule="auto"/>
              <w:rPr>
                <w:sz w:val="16"/>
                <w:szCs w:val="16"/>
                <w:lang w:val="en-AU"/>
              </w:rPr>
            </w:pPr>
          </w:p>
          <w:p w14:paraId="0ACDFFA3" w14:textId="77777777" w:rsidR="00512B17" w:rsidRPr="00AC1D07" w:rsidRDefault="00512B17" w:rsidP="00512B17">
            <w:pPr>
              <w:spacing w:line="240" w:lineRule="auto"/>
              <w:rPr>
                <w:sz w:val="16"/>
                <w:szCs w:val="16"/>
                <w:lang w:val="en-AU"/>
              </w:rPr>
            </w:pPr>
            <w:r w:rsidRPr="00AC1D07">
              <w:rPr>
                <w:sz w:val="16"/>
                <w:szCs w:val="16"/>
                <w:lang w:val="en-AU"/>
              </w:rPr>
              <w:t>Sustainable, durable presence of the Noumea Convention as a regional mechanism to implement global frameworks</w:t>
            </w:r>
          </w:p>
          <w:p w14:paraId="1BD4C079" w14:textId="77777777" w:rsidR="00512B17" w:rsidRPr="00AC1D07" w:rsidRDefault="00512B17" w:rsidP="00512B17">
            <w:pPr>
              <w:spacing w:line="240" w:lineRule="auto"/>
              <w:rPr>
                <w:sz w:val="16"/>
                <w:szCs w:val="16"/>
                <w:lang w:val="en-AU"/>
              </w:rPr>
            </w:pPr>
          </w:p>
          <w:p w14:paraId="272B3EA7" w14:textId="4BE89489" w:rsidR="00512B17" w:rsidRPr="00AC1D07" w:rsidRDefault="00512B17" w:rsidP="00512B17">
            <w:pPr>
              <w:spacing w:line="240" w:lineRule="auto"/>
              <w:rPr>
                <w:sz w:val="16"/>
                <w:szCs w:val="16"/>
                <w:lang w:val="en-AU"/>
              </w:rPr>
            </w:pPr>
            <w:r w:rsidRPr="00AC1D07">
              <w:rPr>
                <w:sz w:val="16"/>
                <w:szCs w:val="16"/>
                <w:lang w:val="en-AU"/>
              </w:rPr>
              <w:t>Stronger regional coordination under the 2050 Blue Strategy</w:t>
            </w:r>
          </w:p>
        </w:tc>
        <w:tc>
          <w:tcPr>
            <w:tcW w:w="709" w:type="dxa"/>
            <w:shd w:val="clear" w:color="auto" w:fill="767171" w:themeFill="background2" w:themeFillShade="80"/>
            <w:tcMar>
              <w:left w:w="57" w:type="dxa"/>
              <w:right w:w="57" w:type="dxa"/>
            </w:tcMar>
            <w:vAlign w:val="center"/>
          </w:tcPr>
          <w:p w14:paraId="410F5F64" w14:textId="77777777" w:rsidR="00135102" w:rsidRPr="00AC1D07" w:rsidRDefault="00135102" w:rsidP="00F554C4">
            <w:pPr>
              <w:spacing w:line="240" w:lineRule="auto"/>
              <w:jc w:val="center"/>
              <w:rPr>
                <w:rFonts w:eastAsia="Times New Roman"/>
                <w:sz w:val="16"/>
                <w:szCs w:val="16"/>
                <w:lang w:val="en-AU"/>
              </w:rPr>
            </w:pPr>
          </w:p>
        </w:tc>
        <w:tc>
          <w:tcPr>
            <w:tcW w:w="709" w:type="dxa"/>
            <w:shd w:val="clear" w:color="auto" w:fill="767171" w:themeFill="background2" w:themeFillShade="80"/>
            <w:tcMar>
              <w:left w:w="57" w:type="dxa"/>
              <w:right w:w="57" w:type="dxa"/>
            </w:tcMar>
            <w:vAlign w:val="center"/>
          </w:tcPr>
          <w:p w14:paraId="05CB4730" w14:textId="77777777" w:rsidR="00135102" w:rsidRPr="00987C78" w:rsidRDefault="00135102" w:rsidP="00F554C4">
            <w:pPr>
              <w:spacing w:line="240" w:lineRule="auto"/>
              <w:jc w:val="center"/>
              <w:rPr>
                <w:sz w:val="16"/>
                <w:szCs w:val="16"/>
                <w:lang w:val="en-AU"/>
              </w:rPr>
            </w:pPr>
          </w:p>
        </w:tc>
        <w:tc>
          <w:tcPr>
            <w:tcW w:w="709" w:type="dxa"/>
            <w:shd w:val="clear" w:color="auto" w:fill="767171" w:themeFill="background2" w:themeFillShade="80"/>
            <w:tcMar>
              <w:left w:w="57" w:type="dxa"/>
              <w:right w:w="57" w:type="dxa"/>
            </w:tcMar>
            <w:vAlign w:val="center"/>
          </w:tcPr>
          <w:p w14:paraId="6276B754" w14:textId="77777777" w:rsidR="00135102" w:rsidRPr="00987C78" w:rsidRDefault="00135102" w:rsidP="00F554C4">
            <w:pPr>
              <w:spacing w:line="240" w:lineRule="auto"/>
              <w:jc w:val="center"/>
              <w:rPr>
                <w:sz w:val="16"/>
                <w:szCs w:val="16"/>
                <w:lang w:val="en-AU"/>
              </w:rPr>
            </w:pPr>
          </w:p>
        </w:tc>
        <w:tc>
          <w:tcPr>
            <w:tcW w:w="709" w:type="dxa"/>
            <w:shd w:val="clear" w:color="auto" w:fill="767171" w:themeFill="background2" w:themeFillShade="80"/>
            <w:tcMar>
              <w:left w:w="57" w:type="dxa"/>
              <w:right w:w="57" w:type="dxa"/>
            </w:tcMar>
            <w:vAlign w:val="center"/>
          </w:tcPr>
          <w:p w14:paraId="7F6408DF" w14:textId="77777777" w:rsidR="00135102" w:rsidRPr="00987C78" w:rsidRDefault="00135102" w:rsidP="00F554C4">
            <w:pPr>
              <w:spacing w:line="240" w:lineRule="auto"/>
              <w:jc w:val="center"/>
              <w:rPr>
                <w:sz w:val="16"/>
                <w:szCs w:val="16"/>
                <w:lang w:val="en-AU"/>
              </w:rPr>
            </w:pPr>
          </w:p>
        </w:tc>
        <w:tc>
          <w:tcPr>
            <w:tcW w:w="709" w:type="dxa"/>
            <w:shd w:val="clear" w:color="auto" w:fill="767171" w:themeFill="background2" w:themeFillShade="80"/>
          </w:tcPr>
          <w:p w14:paraId="3BB560C7" w14:textId="77777777" w:rsidR="00135102" w:rsidRPr="00AC1D07" w:rsidRDefault="00135102" w:rsidP="00F554C4">
            <w:pPr>
              <w:spacing w:line="240" w:lineRule="auto"/>
              <w:rPr>
                <w:rFonts w:eastAsia="Times New Roman"/>
                <w:sz w:val="16"/>
                <w:szCs w:val="16"/>
                <w:lang w:val="en-AU"/>
              </w:rPr>
            </w:pPr>
          </w:p>
        </w:tc>
        <w:tc>
          <w:tcPr>
            <w:tcW w:w="850" w:type="dxa"/>
          </w:tcPr>
          <w:p w14:paraId="0E86AD89" w14:textId="77777777" w:rsidR="00135102" w:rsidRPr="00AC1D07" w:rsidRDefault="00CD46A3" w:rsidP="00F554C4">
            <w:pPr>
              <w:spacing w:line="240" w:lineRule="auto"/>
              <w:rPr>
                <w:rFonts w:eastAsia="Times New Roman"/>
                <w:sz w:val="16"/>
                <w:szCs w:val="16"/>
                <w:lang w:val="en-AU"/>
              </w:rPr>
            </w:pPr>
            <w:r w:rsidRPr="00AC1D07">
              <w:rPr>
                <w:rFonts w:eastAsia="Times New Roman"/>
                <w:sz w:val="16"/>
                <w:szCs w:val="16"/>
                <w:lang w:val="en-AU"/>
              </w:rPr>
              <w:t>Metropolitan Parties</w:t>
            </w:r>
          </w:p>
          <w:p w14:paraId="4C928FDF" w14:textId="77777777" w:rsidR="00CD46A3" w:rsidRPr="00AC1D07" w:rsidRDefault="00CD46A3" w:rsidP="00F554C4">
            <w:pPr>
              <w:spacing w:line="240" w:lineRule="auto"/>
              <w:rPr>
                <w:rFonts w:eastAsia="Times New Roman"/>
                <w:sz w:val="16"/>
                <w:szCs w:val="16"/>
                <w:lang w:val="en-AU"/>
              </w:rPr>
            </w:pPr>
          </w:p>
          <w:p w14:paraId="384E7F3F" w14:textId="0C90AA8D" w:rsidR="00CD46A3" w:rsidRPr="00AC1D07" w:rsidRDefault="00CD46A3" w:rsidP="00F554C4">
            <w:pPr>
              <w:spacing w:line="240" w:lineRule="auto"/>
              <w:rPr>
                <w:rFonts w:eastAsia="Times New Roman"/>
                <w:sz w:val="16"/>
                <w:szCs w:val="16"/>
                <w:lang w:val="en-AU"/>
              </w:rPr>
            </w:pPr>
            <w:r w:rsidRPr="00AC1D07">
              <w:rPr>
                <w:rFonts w:eastAsia="Times New Roman"/>
                <w:sz w:val="16"/>
                <w:szCs w:val="16"/>
                <w:lang w:val="en-AU"/>
              </w:rPr>
              <w:t>Private sector</w:t>
            </w:r>
          </w:p>
        </w:tc>
        <w:tc>
          <w:tcPr>
            <w:tcW w:w="709" w:type="dxa"/>
          </w:tcPr>
          <w:p w14:paraId="36745C45" w14:textId="5E6A2F7D" w:rsidR="00135102" w:rsidRPr="00AC1D07" w:rsidRDefault="00CD46A3" w:rsidP="00F554C4">
            <w:pPr>
              <w:spacing w:line="240" w:lineRule="auto"/>
              <w:rPr>
                <w:rFonts w:eastAsia="Times New Roman"/>
                <w:sz w:val="16"/>
                <w:szCs w:val="16"/>
                <w:lang w:val="en-AU"/>
              </w:rPr>
            </w:pPr>
            <w:r w:rsidRPr="00AC1D07">
              <w:rPr>
                <w:rFonts w:eastAsia="Times New Roman"/>
                <w:sz w:val="16"/>
                <w:szCs w:val="16"/>
                <w:lang w:val="en-AU"/>
              </w:rPr>
              <w:t>SPREP</w:t>
            </w:r>
          </w:p>
        </w:tc>
      </w:tr>
    </w:tbl>
    <w:p w14:paraId="7786BB78" w14:textId="77777777" w:rsidR="00844E1E" w:rsidRDefault="00844E1E">
      <w:pPr>
        <w:rPr>
          <w:ins w:id="316" w:author="Author"/>
          <w:sz w:val="16"/>
          <w:szCs w:val="16"/>
        </w:rPr>
      </w:pPr>
      <w:r w:rsidRPr="00844E1E">
        <w:rPr>
          <w:sz w:val="16"/>
          <w:szCs w:val="16"/>
        </w:rPr>
        <w:br w:type="page"/>
      </w:r>
    </w:p>
    <w:p w14:paraId="69A37B48" w14:textId="5F9D9378" w:rsidR="00DD48BC" w:rsidRPr="00844E1E" w:rsidRDefault="00DD48BC" w:rsidP="00AC1D07">
      <w:pPr>
        <w:pStyle w:val="Heading2"/>
      </w:pPr>
      <w:ins w:id="317" w:author="Author">
        <w:r w:rsidRPr="00DD48BC">
          <w:lastRenderedPageBreak/>
          <w:t>Goal II: Effective Communications and awareness</w:t>
        </w:r>
      </w:ins>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20" w:firstRow="1" w:lastRow="0" w:firstColumn="0" w:lastColumn="0" w:noHBand="0" w:noVBand="0"/>
      </w:tblPr>
      <w:tblGrid>
        <w:gridCol w:w="1611"/>
        <w:gridCol w:w="3487"/>
        <w:gridCol w:w="1134"/>
        <w:gridCol w:w="6"/>
        <w:gridCol w:w="1981"/>
        <w:gridCol w:w="1844"/>
        <w:gridCol w:w="710"/>
        <w:gridCol w:w="709"/>
        <w:gridCol w:w="709"/>
        <w:gridCol w:w="709"/>
        <w:gridCol w:w="709"/>
        <w:gridCol w:w="850"/>
        <w:gridCol w:w="709"/>
      </w:tblGrid>
      <w:tr w:rsidR="001A03A0" w:rsidRPr="001A03A0" w:rsidDel="00DD48BC" w14:paraId="7410764E" w14:textId="77777777" w:rsidTr="00844E1E">
        <w:trPr>
          <w:del w:id="318" w:author="Author"/>
        </w:trPr>
        <w:tc>
          <w:tcPr>
            <w:tcW w:w="15168" w:type="dxa"/>
            <w:gridSpan w:val="13"/>
            <w:shd w:val="clear" w:color="auto" w:fill="FFC000" w:themeFill="accent4"/>
          </w:tcPr>
          <w:p w14:paraId="6B4387E7" w14:textId="185ACBE2" w:rsidR="006E10DA" w:rsidRPr="001A03A0" w:rsidDel="00DD48BC" w:rsidRDefault="006E10DA" w:rsidP="00F554C4">
            <w:pPr>
              <w:spacing w:line="240" w:lineRule="auto"/>
              <w:rPr>
                <w:del w:id="319" w:author="Author"/>
                <w:b/>
                <w:bCs/>
                <w:sz w:val="16"/>
                <w:szCs w:val="16"/>
                <w:lang w:val="en-AU"/>
              </w:rPr>
            </w:pPr>
            <w:del w:id="320" w:author="Author">
              <w:r w:rsidRPr="001A03A0" w:rsidDel="00DD48BC">
                <w:rPr>
                  <w:b/>
                  <w:bCs/>
                  <w:sz w:val="16"/>
                  <w:szCs w:val="16"/>
                  <w:lang w:val="en-AU"/>
                </w:rPr>
                <w:delText xml:space="preserve">Goal II: </w:delText>
              </w:r>
              <w:r w:rsidR="009F3C2C" w:rsidRPr="001A03A0" w:rsidDel="00DD48BC">
                <w:rPr>
                  <w:b/>
                  <w:bCs/>
                  <w:sz w:val="16"/>
                  <w:szCs w:val="16"/>
                  <w:lang w:val="en-AU"/>
                </w:rPr>
                <w:delText xml:space="preserve">Effective </w:delText>
              </w:r>
              <w:r w:rsidRPr="001A03A0" w:rsidDel="00DD48BC">
                <w:rPr>
                  <w:b/>
                  <w:bCs/>
                  <w:sz w:val="16"/>
                  <w:szCs w:val="16"/>
                  <w:lang w:val="en-AU"/>
                </w:rPr>
                <w:delText>Communications and awareness</w:delText>
              </w:r>
            </w:del>
          </w:p>
        </w:tc>
      </w:tr>
      <w:tr w:rsidR="001A03A0" w:rsidRPr="001A03A0" w14:paraId="34069742" w14:textId="77777777" w:rsidTr="00745E36">
        <w:trPr>
          <w:trHeight w:val="215"/>
          <w:tblHeader/>
        </w:trPr>
        <w:tc>
          <w:tcPr>
            <w:tcW w:w="1611" w:type="dxa"/>
            <w:tcBorders>
              <w:top w:val="single" w:sz="4" w:space="0" w:color="auto"/>
              <w:left w:val="single" w:sz="4" w:space="0" w:color="auto"/>
              <w:bottom w:val="nil"/>
              <w:right w:val="single" w:sz="4" w:space="0" w:color="auto"/>
            </w:tcBorders>
            <w:shd w:val="clear" w:color="auto" w:fill="D9E2F3" w:themeFill="accent5" w:themeFillTint="33"/>
          </w:tcPr>
          <w:p w14:paraId="02565231" w14:textId="77777777" w:rsidR="00745E36" w:rsidRPr="001A03A0" w:rsidRDefault="00745E36" w:rsidP="00F57DF8">
            <w:pPr>
              <w:spacing w:line="240" w:lineRule="auto"/>
              <w:rPr>
                <w:b/>
                <w:sz w:val="16"/>
                <w:szCs w:val="16"/>
                <w:lang w:val="en-AU"/>
              </w:rPr>
            </w:pPr>
            <w:bookmarkStart w:id="321" w:name="_Hlk181782220"/>
            <w:r w:rsidRPr="001A03A0">
              <w:rPr>
                <w:b/>
                <w:sz w:val="16"/>
                <w:szCs w:val="16"/>
                <w:lang w:val="en-AU"/>
              </w:rPr>
              <w:t>Strategic Action</w:t>
            </w:r>
          </w:p>
        </w:tc>
        <w:tc>
          <w:tcPr>
            <w:tcW w:w="3487" w:type="dxa"/>
            <w:tcBorders>
              <w:top w:val="single" w:sz="4" w:space="0" w:color="auto"/>
              <w:left w:val="single" w:sz="4" w:space="0" w:color="auto"/>
              <w:bottom w:val="nil"/>
              <w:right w:val="single" w:sz="4" w:space="0" w:color="auto"/>
            </w:tcBorders>
            <w:shd w:val="clear" w:color="auto" w:fill="D9E2F3" w:themeFill="accent5" w:themeFillTint="33"/>
          </w:tcPr>
          <w:p w14:paraId="449BC518" w14:textId="77777777" w:rsidR="00745E36" w:rsidRPr="001A03A0" w:rsidRDefault="00745E36" w:rsidP="00F57DF8">
            <w:pPr>
              <w:spacing w:line="240" w:lineRule="auto"/>
              <w:rPr>
                <w:b/>
                <w:sz w:val="16"/>
                <w:szCs w:val="16"/>
                <w:lang w:val="en-AU"/>
              </w:rPr>
            </w:pPr>
            <w:r w:rsidRPr="001A03A0">
              <w:rPr>
                <w:b/>
                <w:sz w:val="16"/>
                <w:szCs w:val="16"/>
                <w:lang w:val="en-AU"/>
              </w:rPr>
              <w:t>Activities</w:t>
            </w:r>
          </w:p>
        </w:tc>
        <w:tc>
          <w:tcPr>
            <w:tcW w:w="1134" w:type="dxa"/>
            <w:tcBorders>
              <w:top w:val="single" w:sz="4" w:space="0" w:color="auto"/>
              <w:left w:val="single" w:sz="4" w:space="0" w:color="auto"/>
              <w:bottom w:val="nil"/>
              <w:right w:val="single" w:sz="4" w:space="0" w:color="auto"/>
            </w:tcBorders>
            <w:shd w:val="clear" w:color="auto" w:fill="D9E2F3" w:themeFill="accent5" w:themeFillTint="33"/>
          </w:tcPr>
          <w:p w14:paraId="26E4F267" w14:textId="77777777" w:rsidR="00745E36" w:rsidRPr="001A03A0" w:rsidRDefault="00745E36" w:rsidP="00F57DF8">
            <w:pPr>
              <w:spacing w:line="240" w:lineRule="auto"/>
              <w:rPr>
                <w:b/>
                <w:sz w:val="16"/>
                <w:szCs w:val="16"/>
                <w:lang w:val="en-AU"/>
              </w:rPr>
            </w:pPr>
            <w:r w:rsidRPr="001A03A0">
              <w:rPr>
                <w:b/>
                <w:sz w:val="16"/>
                <w:szCs w:val="16"/>
                <w:lang w:val="en-AU"/>
              </w:rPr>
              <w:t xml:space="preserve">Budget &amp; </w:t>
            </w:r>
          </w:p>
          <w:p w14:paraId="38342B3E" w14:textId="77777777" w:rsidR="00745E36" w:rsidRPr="001A03A0" w:rsidRDefault="00745E36" w:rsidP="00F57DF8">
            <w:pPr>
              <w:spacing w:line="240" w:lineRule="auto"/>
              <w:rPr>
                <w:b/>
                <w:sz w:val="16"/>
                <w:szCs w:val="16"/>
                <w:lang w:val="en-AU"/>
              </w:rPr>
            </w:pPr>
            <w:r w:rsidRPr="001A03A0">
              <w:rPr>
                <w:b/>
                <w:sz w:val="16"/>
                <w:szCs w:val="16"/>
                <w:lang w:val="en-AU"/>
              </w:rPr>
              <w:t>Source</w:t>
            </w:r>
          </w:p>
        </w:tc>
        <w:tc>
          <w:tcPr>
            <w:tcW w:w="1987" w:type="dxa"/>
            <w:gridSpan w:val="2"/>
            <w:tcBorders>
              <w:top w:val="single" w:sz="4" w:space="0" w:color="auto"/>
              <w:left w:val="single" w:sz="4" w:space="0" w:color="auto"/>
              <w:bottom w:val="nil"/>
              <w:right w:val="single" w:sz="4" w:space="0" w:color="auto"/>
            </w:tcBorders>
            <w:shd w:val="clear" w:color="auto" w:fill="D9E2F3" w:themeFill="accent5" w:themeFillTint="33"/>
          </w:tcPr>
          <w:p w14:paraId="446BAA7C" w14:textId="77777777" w:rsidR="00745E36" w:rsidRPr="001A03A0" w:rsidRDefault="00745E36" w:rsidP="00F57DF8">
            <w:pPr>
              <w:spacing w:line="240" w:lineRule="auto"/>
              <w:jc w:val="center"/>
              <w:rPr>
                <w:b/>
                <w:sz w:val="16"/>
                <w:szCs w:val="16"/>
                <w:lang w:val="en-AU"/>
              </w:rPr>
            </w:pPr>
            <w:r w:rsidRPr="001A03A0">
              <w:rPr>
                <w:b/>
                <w:sz w:val="16"/>
                <w:szCs w:val="16"/>
                <w:lang w:val="en-AU"/>
              </w:rPr>
              <w:t>Expected outcomes</w:t>
            </w:r>
          </w:p>
        </w:tc>
        <w:tc>
          <w:tcPr>
            <w:tcW w:w="1844" w:type="dxa"/>
            <w:tcBorders>
              <w:top w:val="single" w:sz="4" w:space="0" w:color="auto"/>
              <w:left w:val="single" w:sz="4" w:space="0" w:color="auto"/>
              <w:bottom w:val="nil"/>
              <w:right w:val="single" w:sz="4" w:space="0" w:color="auto"/>
            </w:tcBorders>
            <w:shd w:val="clear" w:color="auto" w:fill="D9E2F3" w:themeFill="accent5" w:themeFillTint="33"/>
          </w:tcPr>
          <w:p w14:paraId="71784364" w14:textId="77777777" w:rsidR="00745E36" w:rsidRPr="001A03A0" w:rsidRDefault="00745E36" w:rsidP="00F57DF8">
            <w:pPr>
              <w:spacing w:line="240" w:lineRule="auto"/>
              <w:jc w:val="center"/>
              <w:rPr>
                <w:b/>
                <w:sz w:val="16"/>
                <w:szCs w:val="16"/>
                <w:lang w:val="en-AU"/>
              </w:rPr>
            </w:pPr>
            <w:r w:rsidRPr="001A03A0">
              <w:rPr>
                <w:b/>
                <w:sz w:val="16"/>
                <w:szCs w:val="16"/>
                <w:lang w:val="en-AU"/>
              </w:rPr>
              <w:t>Impact created</w:t>
            </w:r>
          </w:p>
        </w:tc>
        <w:tc>
          <w:tcPr>
            <w:tcW w:w="710" w:type="dxa"/>
            <w:tcBorders>
              <w:top w:val="single" w:sz="4" w:space="0" w:color="auto"/>
              <w:left w:val="single" w:sz="4" w:space="0" w:color="auto"/>
              <w:bottom w:val="single" w:sz="4" w:space="0" w:color="auto"/>
              <w:right w:val="nil"/>
            </w:tcBorders>
            <w:shd w:val="clear" w:color="auto" w:fill="D9E2F3" w:themeFill="accent5" w:themeFillTint="33"/>
            <w:tcMar>
              <w:left w:w="57" w:type="dxa"/>
              <w:right w:w="57" w:type="dxa"/>
            </w:tcMar>
            <w:vAlign w:val="center"/>
          </w:tcPr>
          <w:p w14:paraId="2DBE4632" w14:textId="77777777" w:rsidR="00745E36" w:rsidRPr="001A03A0" w:rsidRDefault="00745E36" w:rsidP="00F57DF8">
            <w:pPr>
              <w:spacing w:line="240" w:lineRule="auto"/>
              <w:jc w:val="center"/>
              <w:rPr>
                <w:b/>
                <w:sz w:val="16"/>
                <w:szCs w:val="16"/>
                <w:lang w:val="en-AU"/>
              </w:rPr>
            </w:pPr>
            <w:r w:rsidRPr="001A03A0">
              <w:rPr>
                <w:b/>
                <w:sz w:val="16"/>
                <w:szCs w:val="16"/>
                <w:lang w:val="en-AU"/>
              </w:rPr>
              <w:t>Timeline</w:t>
            </w:r>
          </w:p>
        </w:tc>
        <w:tc>
          <w:tcPr>
            <w:tcW w:w="709" w:type="dxa"/>
            <w:tcBorders>
              <w:top w:val="single" w:sz="4" w:space="0" w:color="auto"/>
              <w:left w:val="nil"/>
              <w:bottom w:val="single" w:sz="4" w:space="0" w:color="auto"/>
              <w:right w:val="nil"/>
            </w:tcBorders>
            <w:shd w:val="clear" w:color="auto" w:fill="D9E2F3" w:themeFill="accent5" w:themeFillTint="33"/>
            <w:vAlign w:val="center"/>
          </w:tcPr>
          <w:p w14:paraId="7797B12C" w14:textId="77777777" w:rsidR="00745E36" w:rsidRPr="001A03A0" w:rsidRDefault="00745E36" w:rsidP="00F57DF8">
            <w:pPr>
              <w:spacing w:line="240" w:lineRule="auto"/>
              <w:jc w:val="center"/>
              <w:rPr>
                <w:b/>
                <w:sz w:val="16"/>
                <w:szCs w:val="16"/>
                <w:lang w:val="en-AU"/>
              </w:rPr>
            </w:pPr>
          </w:p>
        </w:tc>
        <w:tc>
          <w:tcPr>
            <w:tcW w:w="709" w:type="dxa"/>
            <w:tcBorders>
              <w:top w:val="single" w:sz="4" w:space="0" w:color="auto"/>
              <w:left w:val="nil"/>
              <w:bottom w:val="single" w:sz="4" w:space="0" w:color="auto"/>
              <w:right w:val="nil"/>
            </w:tcBorders>
            <w:shd w:val="clear" w:color="auto" w:fill="D9E2F3" w:themeFill="accent5" w:themeFillTint="33"/>
            <w:vAlign w:val="center"/>
          </w:tcPr>
          <w:p w14:paraId="1174C9FE" w14:textId="77777777" w:rsidR="00745E36" w:rsidRPr="001A03A0" w:rsidRDefault="00745E36" w:rsidP="00F57DF8">
            <w:pPr>
              <w:spacing w:line="240" w:lineRule="auto"/>
              <w:jc w:val="center"/>
              <w:rPr>
                <w:b/>
                <w:sz w:val="16"/>
                <w:szCs w:val="16"/>
                <w:lang w:val="en-AU"/>
              </w:rPr>
            </w:pPr>
          </w:p>
        </w:tc>
        <w:tc>
          <w:tcPr>
            <w:tcW w:w="709" w:type="dxa"/>
            <w:tcBorders>
              <w:top w:val="single" w:sz="4" w:space="0" w:color="auto"/>
              <w:left w:val="nil"/>
              <w:bottom w:val="single" w:sz="4" w:space="0" w:color="auto"/>
              <w:right w:val="nil"/>
            </w:tcBorders>
            <w:shd w:val="clear" w:color="auto" w:fill="D9E2F3" w:themeFill="accent5" w:themeFillTint="33"/>
            <w:vAlign w:val="center"/>
          </w:tcPr>
          <w:p w14:paraId="4875C30E" w14:textId="77777777" w:rsidR="00745E36" w:rsidRPr="001A03A0" w:rsidRDefault="00745E36" w:rsidP="00F57DF8">
            <w:pPr>
              <w:spacing w:line="240" w:lineRule="auto"/>
              <w:jc w:val="center"/>
              <w:rPr>
                <w:b/>
                <w:sz w:val="16"/>
                <w:szCs w:val="16"/>
                <w:lang w:val="en-AU"/>
              </w:rPr>
            </w:pPr>
          </w:p>
        </w:tc>
        <w:tc>
          <w:tcPr>
            <w:tcW w:w="709" w:type="dxa"/>
            <w:tcBorders>
              <w:top w:val="single" w:sz="4" w:space="0" w:color="auto"/>
              <w:left w:val="nil"/>
              <w:bottom w:val="single" w:sz="4" w:space="0" w:color="auto"/>
              <w:right w:val="single" w:sz="4" w:space="0" w:color="auto"/>
            </w:tcBorders>
            <w:shd w:val="clear" w:color="auto" w:fill="D9E2F3" w:themeFill="accent5" w:themeFillTint="33"/>
            <w:vAlign w:val="center"/>
          </w:tcPr>
          <w:p w14:paraId="68C8C940" w14:textId="77777777" w:rsidR="00745E36" w:rsidRPr="001A03A0" w:rsidRDefault="00745E36" w:rsidP="00F57DF8">
            <w:pPr>
              <w:spacing w:line="240" w:lineRule="auto"/>
              <w:jc w:val="center"/>
              <w:rPr>
                <w:b/>
                <w:sz w:val="16"/>
                <w:szCs w:val="16"/>
                <w:lang w:val="en-AU"/>
              </w:rPr>
            </w:pPr>
          </w:p>
        </w:tc>
        <w:tc>
          <w:tcPr>
            <w:tcW w:w="850" w:type="dxa"/>
            <w:tcBorders>
              <w:top w:val="single" w:sz="4" w:space="0" w:color="auto"/>
              <w:left w:val="single" w:sz="4" w:space="0" w:color="auto"/>
              <w:bottom w:val="nil"/>
              <w:right w:val="single" w:sz="4" w:space="0" w:color="auto"/>
            </w:tcBorders>
            <w:shd w:val="clear" w:color="auto" w:fill="D9E2F3" w:themeFill="accent5" w:themeFillTint="33"/>
          </w:tcPr>
          <w:p w14:paraId="79DD7BEE" w14:textId="77777777" w:rsidR="00745E36" w:rsidRPr="001A03A0" w:rsidRDefault="00745E36" w:rsidP="00F57DF8">
            <w:pPr>
              <w:spacing w:line="240" w:lineRule="auto"/>
              <w:jc w:val="center"/>
              <w:rPr>
                <w:b/>
                <w:sz w:val="16"/>
                <w:szCs w:val="16"/>
                <w:lang w:val="en-AU"/>
              </w:rPr>
            </w:pPr>
            <w:r w:rsidRPr="001A03A0">
              <w:rPr>
                <w:b/>
                <w:sz w:val="16"/>
                <w:szCs w:val="16"/>
                <w:lang w:val="en-AU"/>
              </w:rPr>
              <w:t xml:space="preserve">Potential </w:t>
            </w:r>
          </w:p>
          <w:p w14:paraId="40E857F1" w14:textId="77777777" w:rsidR="00745E36" w:rsidRPr="001A03A0" w:rsidRDefault="00745E36" w:rsidP="00F57DF8">
            <w:pPr>
              <w:spacing w:line="240" w:lineRule="auto"/>
              <w:jc w:val="center"/>
              <w:rPr>
                <w:b/>
                <w:sz w:val="16"/>
                <w:szCs w:val="16"/>
                <w:lang w:val="en-AU"/>
              </w:rPr>
            </w:pPr>
            <w:r w:rsidRPr="001A03A0">
              <w:rPr>
                <w:b/>
                <w:sz w:val="16"/>
                <w:szCs w:val="16"/>
                <w:lang w:val="en-AU"/>
              </w:rPr>
              <w:t>Partners</w:t>
            </w:r>
          </w:p>
        </w:tc>
        <w:tc>
          <w:tcPr>
            <w:tcW w:w="709" w:type="dxa"/>
            <w:tcBorders>
              <w:top w:val="single" w:sz="4" w:space="0" w:color="auto"/>
              <w:left w:val="single" w:sz="4" w:space="0" w:color="auto"/>
              <w:bottom w:val="nil"/>
              <w:right w:val="single" w:sz="4" w:space="0" w:color="auto"/>
            </w:tcBorders>
            <w:shd w:val="clear" w:color="auto" w:fill="D9E2F3" w:themeFill="accent5" w:themeFillTint="33"/>
          </w:tcPr>
          <w:p w14:paraId="2C828368" w14:textId="77777777" w:rsidR="00745E36" w:rsidRPr="001A03A0" w:rsidRDefault="00745E36" w:rsidP="00F57DF8">
            <w:pPr>
              <w:spacing w:line="240" w:lineRule="auto"/>
              <w:jc w:val="center"/>
              <w:rPr>
                <w:b/>
                <w:sz w:val="16"/>
                <w:szCs w:val="16"/>
                <w:lang w:val="en-AU"/>
              </w:rPr>
            </w:pPr>
            <w:r w:rsidRPr="001A03A0">
              <w:rPr>
                <w:b/>
                <w:sz w:val="16"/>
                <w:szCs w:val="16"/>
                <w:lang w:val="en-AU"/>
              </w:rPr>
              <w:t xml:space="preserve">Lead </w:t>
            </w:r>
          </w:p>
          <w:p w14:paraId="25F7F1DE" w14:textId="77777777" w:rsidR="00745E36" w:rsidRPr="001A03A0" w:rsidRDefault="00745E36" w:rsidP="00F57DF8">
            <w:pPr>
              <w:spacing w:line="240" w:lineRule="auto"/>
              <w:jc w:val="center"/>
              <w:rPr>
                <w:b/>
                <w:sz w:val="16"/>
                <w:szCs w:val="16"/>
                <w:lang w:val="en-AU"/>
              </w:rPr>
            </w:pPr>
            <w:r w:rsidRPr="001A03A0">
              <w:rPr>
                <w:b/>
                <w:sz w:val="16"/>
                <w:szCs w:val="16"/>
                <w:lang w:val="en-AU"/>
              </w:rPr>
              <w:t>Agency</w:t>
            </w:r>
          </w:p>
        </w:tc>
      </w:tr>
      <w:tr w:rsidR="001A03A0" w:rsidRPr="001A03A0" w14:paraId="06493187" w14:textId="77777777" w:rsidTr="00745E36">
        <w:trPr>
          <w:trHeight w:val="20"/>
          <w:tblHeader/>
        </w:trPr>
        <w:tc>
          <w:tcPr>
            <w:tcW w:w="1611" w:type="dxa"/>
            <w:tcBorders>
              <w:top w:val="nil"/>
              <w:left w:val="single" w:sz="4" w:space="0" w:color="auto"/>
              <w:bottom w:val="single" w:sz="4" w:space="0" w:color="auto"/>
              <w:right w:val="single" w:sz="4" w:space="0" w:color="auto"/>
            </w:tcBorders>
            <w:shd w:val="clear" w:color="auto" w:fill="D9E2F3" w:themeFill="accent5" w:themeFillTint="33"/>
          </w:tcPr>
          <w:p w14:paraId="7BE58EFF" w14:textId="77777777" w:rsidR="00745E36" w:rsidRPr="001A03A0" w:rsidRDefault="00745E36" w:rsidP="00F57DF8">
            <w:pPr>
              <w:spacing w:line="240" w:lineRule="auto"/>
              <w:rPr>
                <w:b/>
                <w:sz w:val="16"/>
                <w:szCs w:val="16"/>
                <w:lang w:val="en-AU"/>
              </w:rPr>
            </w:pPr>
          </w:p>
        </w:tc>
        <w:tc>
          <w:tcPr>
            <w:tcW w:w="3487" w:type="dxa"/>
            <w:tcBorders>
              <w:top w:val="nil"/>
              <w:left w:val="single" w:sz="4" w:space="0" w:color="auto"/>
              <w:bottom w:val="single" w:sz="4" w:space="0" w:color="auto"/>
              <w:right w:val="single" w:sz="4" w:space="0" w:color="auto"/>
            </w:tcBorders>
            <w:shd w:val="clear" w:color="auto" w:fill="D9E2F3" w:themeFill="accent5" w:themeFillTint="33"/>
          </w:tcPr>
          <w:p w14:paraId="30ABCC8A" w14:textId="77777777" w:rsidR="00745E36" w:rsidRPr="001A03A0" w:rsidRDefault="00745E36" w:rsidP="00F57DF8">
            <w:pPr>
              <w:spacing w:line="240" w:lineRule="auto"/>
              <w:rPr>
                <w:b/>
                <w:sz w:val="16"/>
                <w:szCs w:val="16"/>
                <w:lang w:val="en-AU"/>
              </w:rPr>
            </w:pPr>
          </w:p>
        </w:tc>
        <w:tc>
          <w:tcPr>
            <w:tcW w:w="1134" w:type="dxa"/>
            <w:tcBorders>
              <w:top w:val="nil"/>
              <w:left w:val="single" w:sz="4" w:space="0" w:color="auto"/>
              <w:bottom w:val="single" w:sz="4" w:space="0" w:color="auto"/>
              <w:right w:val="single" w:sz="4" w:space="0" w:color="auto"/>
            </w:tcBorders>
            <w:shd w:val="clear" w:color="auto" w:fill="D9E2F3" w:themeFill="accent5" w:themeFillTint="33"/>
          </w:tcPr>
          <w:p w14:paraId="49D2A65F" w14:textId="77777777" w:rsidR="00745E36" w:rsidRPr="001A03A0" w:rsidRDefault="00745E36" w:rsidP="00F57DF8">
            <w:pPr>
              <w:spacing w:line="240" w:lineRule="auto"/>
              <w:rPr>
                <w:b/>
                <w:sz w:val="16"/>
                <w:szCs w:val="16"/>
                <w:lang w:val="en-AU"/>
              </w:rPr>
            </w:pPr>
          </w:p>
        </w:tc>
        <w:tc>
          <w:tcPr>
            <w:tcW w:w="1987" w:type="dxa"/>
            <w:gridSpan w:val="2"/>
            <w:tcBorders>
              <w:top w:val="nil"/>
              <w:left w:val="single" w:sz="4" w:space="0" w:color="auto"/>
              <w:bottom w:val="single" w:sz="4" w:space="0" w:color="auto"/>
              <w:right w:val="single" w:sz="4" w:space="0" w:color="auto"/>
            </w:tcBorders>
            <w:shd w:val="clear" w:color="auto" w:fill="D9E2F3" w:themeFill="accent5" w:themeFillTint="33"/>
          </w:tcPr>
          <w:p w14:paraId="314554FE" w14:textId="77777777" w:rsidR="00745E36" w:rsidRPr="001A03A0" w:rsidRDefault="00745E36" w:rsidP="00F57DF8">
            <w:pPr>
              <w:spacing w:line="240" w:lineRule="auto"/>
              <w:rPr>
                <w:b/>
                <w:sz w:val="16"/>
                <w:szCs w:val="16"/>
                <w:lang w:val="en-AU"/>
              </w:rPr>
            </w:pPr>
          </w:p>
        </w:tc>
        <w:tc>
          <w:tcPr>
            <w:tcW w:w="1844" w:type="dxa"/>
            <w:tcBorders>
              <w:top w:val="nil"/>
              <w:left w:val="single" w:sz="4" w:space="0" w:color="auto"/>
              <w:bottom w:val="single" w:sz="4" w:space="0" w:color="auto"/>
              <w:right w:val="single" w:sz="4" w:space="0" w:color="auto"/>
            </w:tcBorders>
            <w:shd w:val="clear" w:color="auto" w:fill="D9E2F3" w:themeFill="accent5" w:themeFillTint="33"/>
          </w:tcPr>
          <w:p w14:paraId="4BDA5CE1" w14:textId="77777777" w:rsidR="00745E36" w:rsidRPr="001A03A0" w:rsidRDefault="00745E36" w:rsidP="00F57DF8">
            <w:pPr>
              <w:spacing w:line="240" w:lineRule="auto"/>
              <w:rPr>
                <w:b/>
                <w:sz w:val="16"/>
                <w:szCs w:val="16"/>
                <w:lang w:val="en-AU"/>
              </w:rPr>
            </w:pPr>
          </w:p>
        </w:tc>
        <w:tc>
          <w:tcPr>
            <w:tcW w:w="710" w:type="dxa"/>
            <w:tcBorders>
              <w:top w:val="single" w:sz="4" w:space="0" w:color="auto"/>
              <w:left w:val="single" w:sz="4" w:space="0" w:color="auto"/>
              <w:bottom w:val="single" w:sz="4" w:space="0" w:color="auto"/>
              <w:right w:val="single" w:sz="4" w:space="0" w:color="auto"/>
            </w:tcBorders>
            <w:shd w:val="clear" w:color="auto" w:fill="D9E2F3" w:themeFill="accent5" w:themeFillTint="33"/>
            <w:tcMar>
              <w:left w:w="57" w:type="dxa"/>
              <w:right w:w="57" w:type="dxa"/>
            </w:tcMar>
            <w:vAlign w:val="center"/>
          </w:tcPr>
          <w:p w14:paraId="1329FDF4" w14:textId="77777777" w:rsidR="00745E36" w:rsidRPr="001A03A0" w:rsidRDefault="00745E36" w:rsidP="00F57DF8">
            <w:pPr>
              <w:spacing w:line="240" w:lineRule="auto"/>
              <w:jc w:val="center"/>
              <w:rPr>
                <w:b/>
                <w:sz w:val="16"/>
                <w:szCs w:val="16"/>
                <w:lang w:val="en-AU"/>
              </w:rPr>
            </w:pPr>
            <w:r w:rsidRPr="001A03A0">
              <w:rPr>
                <w:b/>
                <w:sz w:val="16"/>
                <w:szCs w:val="16"/>
                <w:lang w:val="en-AU"/>
              </w:rPr>
              <w:t>COP19</w:t>
            </w:r>
          </w:p>
          <w:p w14:paraId="4D0047CA" w14:textId="77777777" w:rsidR="00745E36" w:rsidRPr="001A03A0" w:rsidRDefault="00745E36" w:rsidP="00F57DF8">
            <w:pPr>
              <w:spacing w:line="240" w:lineRule="auto"/>
              <w:jc w:val="center"/>
              <w:rPr>
                <w:b/>
                <w:sz w:val="16"/>
                <w:szCs w:val="16"/>
                <w:lang w:val="en-AU"/>
              </w:rPr>
            </w:pPr>
            <w:r w:rsidRPr="001A03A0">
              <w:rPr>
                <w:b/>
                <w:sz w:val="16"/>
                <w:szCs w:val="16"/>
                <w:lang w:val="en-AU"/>
              </w:rPr>
              <w:t>(2027)</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tcMar>
              <w:left w:w="57" w:type="dxa"/>
              <w:right w:w="57" w:type="dxa"/>
            </w:tcMar>
            <w:vAlign w:val="center"/>
          </w:tcPr>
          <w:p w14:paraId="1ECEFB88" w14:textId="77777777" w:rsidR="00745E36" w:rsidRPr="001A03A0" w:rsidRDefault="00745E36" w:rsidP="00F57DF8">
            <w:pPr>
              <w:spacing w:line="240" w:lineRule="auto"/>
              <w:jc w:val="center"/>
              <w:rPr>
                <w:b/>
                <w:sz w:val="16"/>
                <w:szCs w:val="16"/>
                <w:lang w:val="en-AU"/>
              </w:rPr>
            </w:pPr>
            <w:r w:rsidRPr="001A03A0">
              <w:rPr>
                <w:b/>
                <w:sz w:val="16"/>
                <w:szCs w:val="16"/>
                <w:lang w:val="en-AU"/>
              </w:rPr>
              <w:t>COP20</w:t>
            </w:r>
          </w:p>
          <w:p w14:paraId="05946082" w14:textId="77777777" w:rsidR="00745E36" w:rsidRPr="001A03A0" w:rsidRDefault="00745E36" w:rsidP="00F57DF8">
            <w:pPr>
              <w:spacing w:line="240" w:lineRule="auto"/>
              <w:jc w:val="center"/>
              <w:rPr>
                <w:b/>
                <w:sz w:val="16"/>
                <w:szCs w:val="16"/>
                <w:lang w:val="en-AU"/>
              </w:rPr>
            </w:pPr>
            <w:r w:rsidRPr="001A03A0">
              <w:rPr>
                <w:b/>
                <w:sz w:val="16"/>
                <w:szCs w:val="16"/>
                <w:lang w:val="en-AU"/>
              </w:rPr>
              <w:t>(2029)</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tcMar>
              <w:left w:w="57" w:type="dxa"/>
              <w:right w:w="57" w:type="dxa"/>
            </w:tcMar>
            <w:vAlign w:val="center"/>
          </w:tcPr>
          <w:p w14:paraId="2847155F" w14:textId="77777777" w:rsidR="00745E36" w:rsidRPr="001A03A0" w:rsidRDefault="00745E36" w:rsidP="00F57DF8">
            <w:pPr>
              <w:spacing w:line="240" w:lineRule="auto"/>
              <w:jc w:val="center"/>
              <w:rPr>
                <w:b/>
                <w:sz w:val="16"/>
                <w:szCs w:val="16"/>
                <w:lang w:val="en-AU"/>
              </w:rPr>
            </w:pPr>
            <w:r w:rsidRPr="001A03A0">
              <w:rPr>
                <w:b/>
                <w:sz w:val="16"/>
                <w:szCs w:val="16"/>
                <w:lang w:val="en-AU"/>
              </w:rPr>
              <w:t>COP21</w:t>
            </w:r>
          </w:p>
          <w:p w14:paraId="4A0BB58D" w14:textId="77777777" w:rsidR="00745E36" w:rsidRPr="001A03A0" w:rsidRDefault="00745E36" w:rsidP="00F57DF8">
            <w:pPr>
              <w:spacing w:line="240" w:lineRule="auto"/>
              <w:jc w:val="center"/>
              <w:rPr>
                <w:b/>
                <w:sz w:val="16"/>
                <w:szCs w:val="16"/>
                <w:lang w:val="en-AU"/>
              </w:rPr>
            </w:pPr>
            <w:r w:rsidRPr="001A03A0">
              <w:rPr>
                <w:b/>
                <w:sz w:val="16"/>
                <w:szCs w:val="16"/>
                <w:lang w:val="en-AU"/>
              </w:rPr>
              <w:t>(2031)</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tcMar>
              <w:left w:w="57" w:type="dxa"/>
              <w:right w:w="57" w:type="dxa"/>
            </w:tcMar>
            <w:vAlign w:val="center"/>
          </w:tcPr>
          <w:p w14:paraId="3E40CC79" w14:textId="77777777" w:rsidR="00745E36" w:rsidRPr="001A03A0" w:rsidRDefault="00745E36" w:rsidP="00F57DF8">
            <w:pPr>
              <w:spacing w:line="240" w:lineRule="auto"/>
              <w:jc w:val="center"/>
              <w:rPr>
                <w:b/>
                <w:sz w:val="16"/>
                <w:szCs w:val="16"/>
                <w:lang w:val="en-AU"/>
              </w:rPr>
            </w:pPr>
            <w:r w:rsidRPr="001A03A0">
              <w:rPr>
                <w:b/>
                <w:sz w:val="16"/>
                <w:szCs w:val="16"/>
                <w:lang w:val="en-AU"/>
              </w:rPr>
              <w:t>COP22</w:t>
            </w:r>
          </w:p>
          <w:p w14:paraId="56F10729" w14:textId="77777777" w:rsidR="00745E36" w:rsidRPr="001A03A0" w:rsidRDefault="00745E36" w:rsidP="00F57DF8">
            <w:pPr>
              <w:spacing w:line="240" w:lineRule="auto"/>
              <w:jc w:val="center"/>
              <w:rPr>
                <w:b/>
                <w:sz w:val="16"/>
                <w:szCs w:val="16"/>
                <w:lang w:val="en-AU"/>
              </w:rPr>
            </w:pPr>
            <w:r w:rsidRPr="001A03A0">
              <w:rPr>
                <w:b/>
                <w:sz w:val="16"/>
                <w:szCs w:val="16"/>
                <w:lang w:val="en-AU"/>
              </w:rPr>
              <w:t>(2033)</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77AC9B7D" w14:textId="77777777" w:rsidR="00745E36" w:rsidRPr="001A03A0" w:rsidRDefault="00745E36" w:rsidP="00F57DF8">
            <w:pPr>
              <w:spacing w:line="240" w:lineRule="auto"/>
              <w:jc w:val="center"/>
              <w:rPr>
                <w:b/>
                <w:sz w:val="16"/>
                <w:szCs w:val="16"/>
                <w:lang w:val="en-AU"/>
              </w:rPr>
            </w:pPr>
            <w:r w:rsidRPr="001A03A0">
              <w:rPr>
                <w:b/>
                <w:sz w:val="16"/>
                <w:szCs w:val="16"/>
                <w:lang w:val="en-AU"/>
              </w:rPr>
              <w:t>COP23</w:t>
            </w:r>
          </w:p>
          <w:p w14:paraId="33D60452" w14:textId="77777777" w:rsidR="00745E36" w:rsidRPr="001A03A0" w:rsidRDefault="00745E36" w:rsidP="00F57DF8">
            <w:pPr>
              <w:spacing w:line="240" w:lineRule="auto"/>
              <w:jc w:val="center"/>
              <w:rPr>
                <w:b/>
                <w:sz w:val="16"/>
                <w:szCs w:val="16"/>
                <w:lang w:val="en-AU"/>
              </w:rPr>
            </w:pPr>
            <w:r w:rsidRPr="001A03A0">
              <w:rPr>
                <w:b/>
                <w:sz w:val="16"/>
                <w:szCs w:val="16"/>
                <w:lang w:val="en-AU"/>
              </w:rPr>
              <w:t>(2035)</w:t>
            </w:r>
          </w:p>
        </w:tc>
        <w:tc>
          <w:tcPr>
            <w:tcW w:w="850" w:type="dxa"/>
            <w:tcBorders>
              <w:top w:val="nil"/>
              <w:left w:val="single" w:sz="4" w:space="0" w:color="auto"/>
              <w:bottom w:val="single" w:sz="4" w:space="0" w:color="auto"/>
              <w:right w:val="single" w:sz="4" w:space="0" w:color="auto"/>
            </w:tcBorders>
            <w:shd w:val="clear" w:color="auto" w:fill="D9E2F3" w:themeFill="accent5" w:themeFillTint="33"/>
          </w:tcPr>
          <w:p w14:paraId="347085A5" w14:textId="77777777" w:rsidR="00745E36" w:rsidRPr="001A03A0" w:rsidRDefault="00745E36" w:rsidP="00F57DF8">
            <w:pPr>
              <w:spacing w:line="240" w:lineRule="auto"/>
              <w:jc w:val="center"/>
              <w:rPr>
                <w:b/>
                <w:sz w:val="16"/>
                <w:szCs w:val="16"/>
                <w:lang w:val="en-AU"/>
              </w:rPr>
            </w:pPr>
          </w:p>
        </w:tc>
        <w:tc>
          <w:tcPr>
            <w:tcW w:w="709" w:type="dxa"/>
            <w:tcBorders>
              <w:top w:val="nil"/>
              <w:left w:val="single" w:sz="4" w:space="0" w:color="auto"/>
              <w:bottom w:val="single" w:sz="4" w:space="0" w:color="auto"/>
              <w:right w:val="single" w:sz="4" w:space="0" w:color="auto"/>
            </w:tcBorders>
            <w:shd w:val="clear" w:color="auto" w:fill="D9E2F3" w:themeFill="accent5" w:themeFillTint="33"/>
          </w:tcPr>
          <w:p w14:paraId="5BC3EC32" w14:textId="77777777" w:rsidR="00745E36" w:rsidRPr="001A03A0" w:rsidRDefault="00745E36" w:rsidP="00F57DF8">
            <w:pPr>
              <w:spacing w:line="240" w:lineRule="auto"/>
              <w:jc w:val="center"/>
              <w:rPr>
                <w:b/>
                <w:sz w:val="16"/>
                <w:szCs w:val="16"/>
                <w:lang w:val="en-AU"/>
              </w:rPr>
            </w:pPr>
          </w:p>
        </w:tc>
      </w:tr>
      <w:bookmarkEnd w:id="321"/>
      <w:tr w:rsidR="001A03A0" w:rsidRPr="001A03A0" w14:paraId="3EB44FB7" w14:textId="03F1A745" w:rsidTr="005F0569">
        <w:trPr>
          <w:trHeight w:val="1551"/>
        </w:trPr>
        <w:tc>
          <w:tcPr>
            <w:tcW w:w="1611" w:type="dxa"/>
            <w:vMerge w:val="restart"/>
          </w:tcPr>
          <w:p w14:paraId="4EF729CA" w14:textId="1A9C5252" w:rsidR="008459D2" w:rsidRPr="001A03A0" w:rsidRDefault="008459D2" w:rsidP="001A03A0">
            <w:pPr>
              <w:pStyle w:val="ListParagraph"/>
              <w:numPr>
                <w:ilvl w:val="1"/>
                <w:numId w:val="16"/>
              </w:numPr>
              <w:spacing w:line="240" w:lineRule="auto"/>
              <w:rPr>
                <w:sz w:val="16"/>
                <w:szCs w:val="16"/>
                <w:lang w:val="en-AU"/>
              </w:rPr>
            </w:pPr>
            <w:r w:rsidRPr="001A03A0">
              <w:rPr>
                <w:sz w:val="16"/>
                <w:szCs w:val="16"/>
              </w:rPr>
              <w:t>Develop a communication action plan</w:t>
            </w:r>
            <w:del w:id="322" w:author="Author">
              <w:r w:rsidRPr="001A03A0" w:rsidDel="00C2553E">
                <w:rPr>
                  <w:sz w:val="16"/>
                  <w:szCs w:val="16"/>
                </w:rPr>
                <w:delText xml:space="preserve"> </w:delText>
              </w:r>
              <w:r w:rsidRPr="001A03A0" w:rsidDel="00CC6709">
                <w:rPr>
                  <w:sz w:val="16"/>
                  <w:szCs w:val="16"/>
                </w:rPr>
                <w:delText>and implementation strategy</w:delText>
              </w:r>
            </w:del>
            <w:r w:rsidRPr="001A03A0">
              <w:rPr>
                <w:sz w:val="16"/>
                <w:szCs w:val="16"/>
              </w:rPr>
              <w:t xml:space="preserve"> for the Noumea Convention</w:t>
            </w:r>
          </w:p>
          <w:p w14:paraId="6A1A56BF" w14:textId="77777777" w:rsidR="008459D2" w:rsidRPr="001A03A0" w:rsidRDefault="008459D2" w:rsidP="008459D2">
            <w:pPr>
              <w:spacing w:line="240" w:lineRule="auto"/>
              <w:rPr>
                <w:sz w:val="16"/>
                <w:szCs w:val="16"/>
                <w:lang w:val="en-AU"/>
              </w:rPr>
            </w:pPr>
          </w:p>
          <w:p w14:paraId="66EA2163" w14:textId="38D96D9A" w:rsidR="008459D2" w:rsidRPr="001A03A0" w:rsidRDefault="008459D2" w:rsidP="008459D2">
            <w:pPr>
              <w:spacing w:line="240" w:lineRule="auto"/>
              <w:rPr>
                <w:sz w:val="16"/>
                <w:szCs w:val="16"/>
                <w:lang w:val="en-AU"/>
              </w:rPr>
            </w:pPr>
            <w:r w:rsidRPr="001A03A0">
              <w:rPr>
                <w:sz w:val="16"/>
                <w:szCs w:val="16"/>
                <w:highlight w:val="yellow"/>
                <w:lang w:val="en-AU"/>
              </w:rPr>
              <w:t>[recomm: 7,8,9,10,11,14,15,16,17,18]</w:t>
            </w:r>
          </w:p>
        </w:tc>
        <w:tc>
          <w:tcPr>
            <w:tcW w:w="3487" w:type="dxa"/>
          </w:tcPr>
          <w:p w14:paraId="5189A3A1" w14:textId="7C5CE3CF" w:rsidR="008459D2" w:rsidRPr="00605CBF" w:rsidRDefault="008459D2" w:rsidP="001A03A0">
            <w:pPr>
              <w:pStyle w:val="ListParagraph1"/>
              <w:framePr w:hSpace="0" w:wrap="auto" w:vAnchor="margin" w:xAlign="left" w:yAlign="inline"/>
              <w:numPr>
                <w:ilvl w:val="2"/>
                <w:numId w:val="16"/>
              </w:numPr>
              <w:suppressOverlap w:val="0"/>
              <w:rPr>
                <w:color w:val="auto"/>
                <w:sz w:val="16"/>
                <w:szCs w:val="16"/>
              </w:rPr>
            </w:pPr>
            <w:r w:rsidRPr="00605CBF">
              <w:rPr>
                <w:color w:val="auto"/>
                <w:sz w:val="16"/>
                <w:szCs w:val="16"/>
              </w:rPr>
              <w:t>Develop clear terms of reference to reflect and include, but not limited to, the relevant items as follows:</w:t>
            </w:r>
          </w:p>
          <w:p w14:paraId="24638713" w14:textId="77777777" w:rsidR="008459D2" w:rsidRPr="00605CBF" w:rsidRDefault="008459D2" w:rsidP="008459D2">
            <w:pPr>
              <w:pStyle w:val="ListParagraph1"/>
              <w:framePr w:hSpace="0" w:wrap="auto" w:vAnchor="margin" w:xAlign="left" w:yAlign="inline"/>
              <w:numPr>
                <w:ilvl w:val="0"/>
                <w:numId w:val="0"/>
              </w:numPr>
              <w:ind w:left="454"/>
              <w:suppressOverlap w:val="0"/>
              <w:rPr>
                <w:color w:val="auto"/>
                <w:sz w:val="16"/>
                <w:szCs w:val="16"/>
              </w:rPr>
            </w:pPr>
          </w:p>
          <w:p w14:paraId="09AE987C" w14:textId="4D9DBB48" w:rsidR="008459D2" w:rsidRPr="00605CBF" w:rsidRDefault="008459D2" w:rsidP="008459D2">
            <w:pPr>
              <w:pStyle w:val="ListParagraph1"/>
              <w:framePr w:hSpace="0" w:wrap="auto" w:vAnchor="margin" w:xAlign="left" w:yAlign="inline"/>
              <w:numPr>
                <w:ilvl w:val="0"/>
                <w:numId w:val="2"/>
              </w:numPr>
              <w:ind w:left="551"/>
              <w:suppressOverlap w:val="0"/>
              <w:rPr>
                <w:color w:val="auto"/>
                <w:sz w:val="16"/>
                <w:szCs w:val="16"/>
              </w:rPr>
            </w:pPr>
            <w:r w:rsidRPr="00605CBF">
              <w:rPr>
                <w:color w:val="auto"/>
                <w:sz w:val="16"/>
                <w:szCs w:val="16"/>
              </w:rPr>
              <w:t>Information webinars to highlight scope and application of the Noumea Convention including its history as a Regional Seas Convention</w:t>
            </w:r>
          </w:p>
          <w:p w14:paraId="56BE34E4" w14:textId="3A59BD5B" w:rsidR="008459D2" w:rsidRPr="00605CBF" w:rsidRDefault="008459D2" w:rsidP="008459D2">
            <w:pPr>
              <w:pStyle w:val="ListParagraph1"/>
              <w:framePr w:hSpace="0" w:wrap="auto" w:vAnchor="margin" w:xAlign="left" w:yAlign="inline"/>
              <w:numPr>
                <w:ilvl w:val="0"/>
                <w:numId w:val="2"/>
              </w:numPr>
              <w:ind w:left="551"/>
              <w:suppressOverlap w:val="0"/>
              <w:rPr>
                <w:color w:val="auto"/>
                <w:sz w:val="16"/>
                <w:szCs w:val="16"/>
              </w:rPr>
            </w:pPr>
            <w:r w:rsidRPr="00605CBF">
              <w:rPr>
                <w:color w:val="auto"/>
                <w:sz w:val="16"/>
                <w:szCs w:val="16"/>
              </w:rPr>
              <w:t>Develop, coordinate side events at key SPREP events, regional and global platforms (PIF Leaders Meetings, (e.g. UN Framework Convention on Climate Change - UNFCCC, CBD) COP meetings, UNOCs, etc)</w:t>
            </w:r>
          </w:p>
          <w:p w14:paraId="30EF8473" w14:textId="51CF7C19" w:rsidR="008459D2" w:rsidRPr="00605CBF" w:rsidRDefault="008459D2" w:rsidP="008459D2">
            <w:pPr>
              <w:pStyle w:val="ListParagraph1"/>
              <w:framePr w:hSpace="0" w:wrap="auto" w:vAnchor="margin" w:xAlign="left" w:yAlign="inline"/>
              <w:numPr>
                <w:ilvl w:val="0"/>
                <w:numId w:val="2"/>
              </w:numPr>
              <w:ind w:left="551"/>
              <w:suppressOverlap w:val="0"/>
              <w:rPr>
                <w:color w:val="auto"/>
                <w:sz w:val="16"/>
                <w:szCs w:val="16"/>
              </w:rPr>
            </w:pPr>
            <w:r w:rsidRPr="00605CBF">
              <w:rPr>
                <w:color w:val="auto"/>
                <w:sz w:val="16"/>
                <w:szCs w:val="16"/>
              </w:rPr>
              <w:t>Develop and conduct integrated trainings for awareness of the Noumea Convention and the SPREP Strategic Plan including joint regional workshops</w:t>
            </w:r>
          </w:p>
          <w:p w14:paraId="219FE6DC" w14:textId="4FF51F83" w:rsidR="008459D2" w:rsidRPr="00605CBF" w:rsidRDefault="008459D2" w:rsidP="008459D2">
            <w:pPr>
              <w:pStyle w:val="ListParagraph1"/>
              <w:framePr w:hSpace="0" w:wrap="auto" w:vAnchor="margin" w:xAlign="left" w:yAlign="inline"/>
              <w:numPr>
                <w:ilvl w:val="0"/>
                <w:numId w:val="2"/>
              </w:numPr>
              <w:ind w:left="551"/>
              <w:suppressOverlap w:val="0"/>
              <w:rPr>
                <w:color w:val="auto"/>
                <w:sz w:val="16"/>
                <w:szCs w:val="16"/>
              </w:rPr>
            </w:pPr>
            <w:r w:rsidRPr="00605CBF">
              <w:rPr>
                <w:color w:val="auto"/>
                <w:sz w:val="16"/>
                <w:szCs w:val="16"/>
              </w:rPr>
              <w:t>Develop a dedicated website for the Noumea Convention</w:t>
            </w:r>
          </w:p>
          <w:p w14:paraId="07311D16" w14:textId="77777777" w:rsidR="008459D2" w:rsidRPr="00605CBF" w:rsidRDefault="008459D2" w:rsidP="008459D2">
            <w:pPr>
              <w:pStyle w:val="ListParagraph1"/>
              <w:framePr w:hSpace="0" w:wrap="auto" w:vAnchor="margin" w:xAlign="left" w:yAlign="inline"/>
              <w:numPr>
                <w:ilvl w:val="0"/>
                <w:numId w:val="2"/>
              </w:numPr>
              <w:ind w:left="551"/>
              <w:suppressOverlap w:val="0"/>
              <w:rPr>
                <w:color w:val="auto"/>
                <w:sz w:val="16"/>
                <w:szCs w:val="16"/>
              </w:rPr>
            </w:pPr>
            <w:r w:rsidRPr="00605CBF">
              <w:rPr>
                <w:color w:val="auto"/>
                <w:sz w:val="16"/>
                <w:szCs w:val="16"/>
              </w:rPr>
              <w:t>Initiatives that raise the profile of the Noumea Convention</w:t>
            </w:r>
          </w:p>
          <w:p w14:paraId="2D65B091" w14:textId="77777777" w:rsidR="008459D2" w:rsidRPr="00605CBF" w:rsidRDefault="008459D2" w:rsidP="008459D2">
            <w:pPr>
              <w:pStyle w:val="ListParagraph1"/>
              <w:framePr w:hSpace="0" w:wrap="auto" w:vAnchor="margin" w:xAlign="left" w:yAlign="inline"/>
              <w:numPr>
                <w:ilvl w:val="0"/>
                <w:numId w:val="2"/>
              </w:numPr>
              <w:ind w:left="551"/>
              <w:suppressOverlap w:val="0"/>
              <w:rPr>
                <w:color w:val="auto"/>
                <w:sz w:val="16"/>
                <w:szCs w:val="16"/>
              </w:rPr>
            </w:pPr>
            <w:r w:rsidRPr="00605CBF">
              <w:rPr>
                <w:color w:val="auto"/>
                <w:sz w:val="16"/>
                <w:szCs w:val="16"/>
              </w:rPr>
              <w:t>Develop badging (logo) for the Noumea Convention</w:t>
            </w:r>
          </w:p>
          <w:p w14:paraId="71E6C437" w14:textId="77777777" w:rsidR="008459D2" w:rsidRPr="00605CBF" w:rsidRDefault="008459D2" w:rsidP="008459D2">
            <w:pPr>
              <w:pStyle w:val="ListParagraph1"/>
              <w:framePr w:hSpace="0" w:wrap="auto" w:vAnchor="margin" w:xAlign="left" w:yAlign="inline"/>
              <w:numPr>
                <w:ilvl w:val="0"/>
                <w:numId w:val="2"/>
              </w:numPr>
              <w:ind w:left="551"/>
              <w:suppressOverlap w:val="0"/>
              <w:rPr>
                <w:color w:val="auto"/>
                <w:sz w:val="16"/>
                <w:szCs w:val="16"/>
              </w:rPr>
            </w:pPr>
            <w:r w:rsidRPr="00605CBF">
              <w:rPr>
                <w:color w:val="auto"/>
                <w:sz w:val="16"/>
                <w:szCs w:val="16"/>
              </w:rPr>
              <w:t>Staff education and awareness – improve staff awareness of the important linkages of their work to the Noumea Convention</w:t>
            </w:r>
          </w:p>
          <w:p w14:paraId="459747E6" w14:textId="77777777" w:rsidR="008459D2" w:rsidRPr="00605CBF" w:rsidRDefault="008459D2" w:rsidP="008459D2">
            <w:pPr>
              <w:pStyle w:val="ListParagraph1"/>
              <w:framePr w:hSpace="0" w:wrap="auto" w:vAnchor="margin" w:xAlign="left" w:yAlign="inline"/>
              <w:numPr>
                <w:ilvl w:val="0"/>
                <w:numId w:val="2"/>
              </w:numPr>
              <w:ind w:left="551"/>
              <w:suppressOverlap w:val="0"/>
              <w:rPr>
                <w:color w:val="auto"/>
                <w:sz w:val="16"/>
                <w:szCs w:val="16"/>
              </w:rPr>
            </w:pPr>
            <w:r w:rsidRPr="00605CBF">
              <w:rPr>
                <w:color w:val="auto"/>
                <w:sz w:val="16"/>
                <w:szCs w:val="16"/>
              </w:rPr>
              <w:t>Develop resources to implement and raise awareness on the Noumea Convention (toolkits, guidelines, advocacy materials)</w:t>
            </w:r>
          </w:p>
          <w:p w14:paraId="6C37B666" w14:textId="77777777" w:rsidR="008459D2" w:rsidRPr="00605CBF" w:rsidRDefault="008459D2" w:rsidP="008459D2">
            <w:pPr>
              <w:pStyle w:val="ListParagraph1"/>
              <w:framePr w:hSpace="0" w:wrap="auto" w:vAnchor="margin" w:xAlign="left" w:yAlign="inline"/>
              <w:numPr>
                <w:ilvl w:val="0"/>
                <w:numId w:val="2"/>
              </w:numPr>
              <w:ind w:left="551"/>
              <w:suppressOverlap w:val="0"/>
              <w:rPr>
                <w:color w:val="auto"/>
                <w:sz w:val="16"/>
                <w:szCs w:val="16"/>
              </w:rPr>
            </w:pPr>
            <w:r w:rsidRPr="00605CBF">
              <w:rPr>
                <w:color w:val="auto"/>
                <w:sz w:val="16"/>
                <w:szCs w:val="16"/>
              </w:rPr>
              <w:t>Create national championship programs on the Noumea Convention</w:t>
            </w:r>
          </w:p>
          <w:p w14:paraId="40A9C7A5" w14:textId="77777777" w:rsidR="008459D2" w:rsidRPr="00605CBF" w:rsidRDefault="008459D2" w:rsidP="008459D2">
            <w:pPr>
              <w:pStyle w:val="ListParagraph1"/>
              <w:framePr w:hSpace="0" w:wrap="auto" w:vAnchor="margin" w:xAlign="left" w:yAlign="inline"/>
              <w:numPr>
                <w:ilvl w:val="0"/>
                <w:numId w:val="2"/>
              </w:numPr>
              <w:ind w:left="551"/>
              <w:suppressOverlap w:val="0"/>
              <w:rPr>
                <w:color w:val="auto"/>
                <w:sz w:val="16"/>
                <w:szCs w:val="16"/>
              </w:rPr>
            </w:pPr>
            <w:r w:rsidRPr="00605CBF">
              <w:rPr>
                <w:color w:val="auto"/>
                <w:sz w:val="16"/>
                <w:szCs w:val="16"/>
              </w:rPr>
              <w:t>Conduct public campaigns including socialising the Noumea Convention during major national events</w:t>
            </w:r>
          </w:p>
          <w:p w14:paraId="1EBD2743" w14:textId="77777777" w:rsidR="008459D2" w:rsidRPr="00605CBF" w:rsidRDefault="008459D2" w:rsidP="008459D2">
            <w:pPr>
              <w:pStyle w:val="ListParagraph1"/>
              <w:framePr w:hSpace="0" w:wrap="auto" w:vAnchor="margin" w:xAlign="left" w:yAlign="inline"/>
              <w:numPr>
                <w:ilvl w:val="0"/>
                <w:numId w:val="2"/>
              </w:numPr>
              <w:ind w:left="551"/>
              <w:suppressOverlap w:val="0"/>
              <w:rPr>
                <w:color w:val="auto"/>
                <w:sz w:val="16"/>
                <w:szCs w:val="16"/>
              </w:rPr>
            </w:pPr>
            <w:r w:rsidRPr="00605CBF">
              <w:rPr>
                <w:color w:val="auto"/>
                <w:sz w:val="16"/>
                <w:szCs w:val="16"/>
              </w:rPr>
              <w:t>Integrate the Noumea Convention into school and environmental clubs’ activities and initiatives (e.g. quizzes, etc.)</w:t>
            </w:r>
          </w:p>
          <w:p w14:paraId="4BA795F0" w14:textId="77777777" w:rsidR="008459D2" w:rsidRPr="00605CBF" w:rsidRDefault="008459D2" w:rsidP="008459D2">
            <w:pPr>
              <w:pStyle w:val="ListParagraph1"/>
              <w:framePr w:hSpace="0" w:wrap="auto" w:vAnchor="margin" w:xAlign="left" w:yAlign="inline"/>
              <w:numPr>
                <w:ilvl w:val="0"/>
                <w:numId w:val="2"/>
              </w:numPr>
              <w:ind w:left="551"/>
              <w:suppressOverlap w:val="0"/>
              <w:rPr>
                <w:color w:val="auto"/>
                <w:sz w:val="16"/>
                <w:szCs w:val="16"/>
              </w:rPr>
            </w:pPr>
            <w:r w:rsidRPr="00605CBF">
              <w:rPr>
                <w:color w:val="auto"/>
                <w:sz w:val="16"/>
                <w:szCs w:val="16"/>
              </w:rPr>
              <w:lastRenderedPageBreak/>
              <w:t>Effective means of communicating activities under the Noumea Convention to COPs with the aim of promoting the impacts of these activities</w:t>
            </w:r>
          </w:p>
          <w:p w14:paraId="47942490" w14:textId="12C3D251" w:rsidR="008459D2" w:rsidRPr="00605CBF" w:rsidRDefault="008459D2" w:rsidP="008459D2">
            <w:pPr>
              <w:pStyle w:val="ListParagraph1"/>
              <w:framePr w:hSpace="0" w:wrap="auto" w:vAnchor="margin" w:xAlign="left" w:yAlign="inline"/>
              <w:numPr>
                <w:ilvl w:val="0"/>
                <w:numId w:val="2"/>
              </w:numPr>
              <w:ind w:left="551"/>
              <w:suppressOverlap w:val="0"/>
              <w:rPr>
                <w:color w:val="auto"/>
                <w:sz w:val="16"/>
                <w:szCs w:val="16"/>
              </w:rPr>
            </w:pPr>
            <w:r w:rsidRPr="00605CBF">
              <w:rPr>
                <w:color w:val="auto"/>
                <w:sz w:val="16"/>
                <w:szCs w:val="16"/>
              </w:rPr>
              <w:t xml:space="preserve">Develop and conduct a survey (questionnaire) for national focal points </w:t>
            </w:r>
            <w:ins w:id="323" w:author="Author">
              <w:r w:rsidRPr="00605CBF">
                <w:rPr>
                  <w:color w:val="auto"/>
                  <w:sz w:val="16"/>
                  <w:szCs w:val="16"/>
                </w:rPr>
                <w:t xml:space="preserve">and relevant national implementing agencies </w:t>
              </w:r>
            </w:ins>
            <w:del w:id="324" w:author="Author">
              <w:r w:rsidRPr="00605CBF" w:rsidDel="005856CE">
                <w:rPr>
                  <w:color w:val="auto"/>
                  <w:sz w:val="16"/>
                  <w:szCs w:val="16"/>
                </w:rPr>
                <w:delText xml:space="preserve">on </w:delText>
              </w:r>
            </w:del>
            <w:ins w:id="325" w:author="Author">
              <w:r w:rsidR="005856CE" w:rsidRPr="00605CBF">
                <w:rPr>
                  <w:color w:val="auto"/>
                  <w:sz w:val="16"/>
                  <w:szCs w:val="16"/>
                </w:rPr>
                <w:t xml:space="preserve">of </w:t>
              </w:r>
            </w:ins>
            <w:r w:rsidRPr="00605CBF">
              <w:rPr>
                <w:color w:val="auto"/>
                <w:sz w:val="16"/>
                <w:szCs w:val="16"/>
              </w:rPr>
              <w:t>the Noumea Convention to gauge awareness levels</w:t>
            </w:r>
          </w:p>
          <w:p w14:paraId="6094AFFD" w14:textId="77777777" w:rsidR="008459D2" w:rsidRPr="00605CBF" w:rsidRDefault="008459D2" w:rsidP="008459D2">
            <w:pPr>
              <w:pStyle w:val="ListParagraph1"/>
              <w:framePr w:hSpace="0" w:wrap="auto" w:vAnchor="margin" w:xAlign="left" w:yAlign="inline"/>
              <w:numPr>
                <w:ilvl w:val="0"/>
                <w:numId w:val="2"/>
              </w:numPr>
              <w:ind w:left="551"/>
              <w:suppressOverlap w:val="0"/>
              <w:rPr>
                <w:color w:val="auto"/>
                <w:sz w:val="16"/>
                <w:szCs w:val="16"/>
              </w:rPr>
            </w:pPr>
            <w:r w:rsidRPr="00605CBF">
              <w:rPr>
                <w:color w:val="auto"/>
                <w:sz w:val="16"/>
                <w:szCs w:val="16"/>
              </w:rPr>
              <w:t>Undertake and coordinate in-country visits to non-Parties using diplomatic approach</w:t>
            </w:r>
          </w:p>
          <w:p w14:paraId="043AF98C" w14:textId="77777777" w:rsidR="008459D2" w:rsidRPr="00605CBF" w:rsidRDefault="008459D2" w:rsidP="008459D2">
            <w:pPr>
              <w:pStyle w:val="ListParagraph1"/>
              <w:framePr w:hSpace="0" w:wrap="auto" w:vAnchor="margin" w:xAlign="left" w:yAlign="inline"/>
              <w:numPr>
                <w:ilvl w:val="0"/>
                <w:numId w:val="2"/>
              </w:numPr>
              <w:ind w:left="551"/>
              <w:suppressOverlap w:val="0"/>
              <w:rPr>
                <w:color w:val="auto"/>
                <w:sz w:val="16"/>
                <w:szCs w:val="16"/>
              </w:rPr>
            </w:pPr>
            <w:r w:rsidRPr="00605CBF">
              <w:rPr>
                <w:color w:val="auto"/>
                <w:sz w:val="16"/>
                <w:szCs w:val="16"/>
              </w:rPr>
              <w:t>Develop advocacy materials to encourage ratification</w:t>
            </w:r>
          </w:p>
          <w:p w14:paraId="3F0FC2C2" w14:textId="2B89342F" w:rsidR="008459D2" w:rsidRPr="00605CBF" w:rsidRDefault="008459D2" w:rsidP="008459D2">
            <w:pPr>
              <w:pStyle w:val="ListParagraph1"/>
              <w:framePr w:hSpace="0" w:wrap="auto" w:vAnchor="margin" w:xAlign="left" w:yAlign="inline"/>
              <w:numPr>
                <w:ilvl w:val="0"/>
                <w:numId w:val="2"/>
              </w:numPr>
              <w:ind w:left="551"/>
              <w:suppressOverlap w:val="0"/>
              <w:rPr>
                <w:color w:val="auto"/>
                <w:sz w:val="16"/>
                <w:szCs w:val="16"/>
              </w:rPr>
            </w:pPr>
            <w:r w:rsidRPr="00605CBF">
              <w:rPr>
                <w:color w:val="auto"/>
                <w:sz w:val="16"/>
                <w:szCs w:val="16"/>
              </w:rPr>
              <w:t xml:space="preserve">Incorporate branding of the Convention name i.e., Noumea Convention, and other activities into </w:t>
            </w:r>
            <w:proofErr w:type="gramStart"/>
            <w:r w:rsidRPr="00605CBF">
              <w:rPr>
                <w:color w:val="auto"/>
                <w:sz w:val="16"/>
                <w:szCs w:val="16"/>
              </w:rPr>
              <w:t>all of</w:t>
            </w:r>
            <w:proofErr w:type="gramEnd"/>
            <w:r w:rsidRPr="00605CBF">
              <w:rPr>
                <w:color w:val="auto"/>
                <w:sz w:val="16"/>
                <w:szCs w:val="16"/>
              </w:rPr>
              <w:t xml:space="preserve"> SPREP’s promotional materials </w:t>
            </w:r>
          </w:p>
        </w:tc>
        <w:tc>
          <w:tcPr>
            <w:tcW w:w="1140" w:type="dxa"/>
            <w:gridSpan w:val="2"/>
          </w:tcPr>
          <w:p w14:paraId="199E4F19" w14:textId="450E3843" w:rsidR="008459D2" w:rsidRPr="001A03A0" w:rsidRDefault="008459D2" w:rsidP="008459D2">
            <w:pPr>
              <w:spacing w:line="240" w:lineRule="auto"/>
              <w:rPr>
                <w:ins w:id="326" w:author="Author"/>
                <w:sz w:val="16"/>
                <w:szCs w:val="16"/>
                <w:lang w:val="en-AU"/>
              </w:rPr>
            </w:pPr>
            <w:del w:id="327" w:author="Author">
              <w:r w:rsidRPr="001A03A0" w:rsidDel="00FE1F0D">
                <w:rPr>
                  <w:sz w:val="16"/>
                  <w:szCs w:val="16"/>
                  <w:lang w:val="en-AU"/>
                </w:rPr>
                <w:lastRenderedPageBreak/>
                <w:delText>USD150k</w:delText>
              </w:r>
            </w:del>
            <w:ins w:id="328" w:author="Author">
              <w:r w:rsidRPr="001A03A0">
                <w:rPr>
                  <w:sz w:val="16"/>
                  <w:szCs w:val="16"/>
                  <w:lang w:val="en-AU"/>
                </w:rPr>
                <w:t>USD 75k for development</w:t>
              </w:r>
              <w:r w:rsidR="00103028">
                <w:rPr>
                  <w:sz w:val="16"/>
                  <w:szCs w:val="16"/>
                  <w:lang w:val="en-AU"/>
                </w:rPr>
                <w:t xml:space="preserve"> of the communication plan</w:t>
              </w:r>
            </w:ins>
          </w:p>
          <w:p w14:paraId="0ACA84D9" w14:textId="77777777" w:rsidR="008459D2" w:rsidRPr="001A03A0" w:rsidRDefault="008459D2" w:rsidP="008459D2">
            <w:pPr>
              <w:spacing w:line="240" w:lineRule="auto"/>
              <w:rPr>
                <w:ins w:id="329" w:author="Author"/>
                <w:sz w:val="16"/>
                <w:szCs w:val="16"/>
                <w:lang w:val="en-AU"/>
              </w:rPr>
            </w:pPr>
          </w:p>
          <w:p w14:paraId="5894EA49" w14:textId="09D06529" w:rsidR="008459D2" w:rsidRPr="001A03A0" w:rsidRDefault="008459D2" w:rsidP="008459D2">
            <w:pPr>
              <w:spacing w:line="240" w:lineRule="auto"/>
              <w:rPr>
                <w:sz w:val="16"/>
                <w:szCs w:val="16"/>
                <w:lang w:val="en-AU"/>
              </w:rPr>
            </w:pPr>
            <w:ins w:id="330" w:author="Author">
              <w:r w:rsidRPr="001A03A0">
                <w:rPr>
                  <w:sz w:val="16"/>
                  <w:szCs w:val="16"/>
                  <w:lang w:val="en-AU"/>
                </w:rPr>
                <w:t>75k annually for the delivery of activities</w:t>
              </w:r>
            </w:ins>
          </w:p>
          <w:p w14:paraId="4EDD79AC" w14:textId="675A706B" w:rsidR="008459D2" w:rsidRPr="001A03A0" w:rsidDel="00853F9C" w:rsidRDefault="008459D2" w:rsidP="008459D2">
            <w:pPr>
              <w:spacing w:line="240" w:lineRule="auto"/>
              <w:rPr>
                <w:del w:id="331" w:author="Author"/>
                <w:sz w:val="16"/>
                <w:szCs w:val="16"/>
                <w:lang w:val="en-AU"/>
              </w:rPr>
            </w:pPr>
          </w:p>
          <w:p w14:paraId="0936B81B" w14:textId="13979410" w:rsidR="008459D2" w:rsidRPr="001A03A0" w:rsidDel="00853F9C" w:rsidRDefault="008459D2" w:rsidP="008459D2">
            <w:pPr>
              <w:spacing w:line="240" w:lineRule="auto"/>
              <w:rPr>
                <w:del w:id="332" w:author="Author"/>
                <w:sz w:val="16"/>
                <w:szCs w:val="16"/>
                <w:lang w:val="en-AU"/>
              </w:rPr>
            </w:pPr>
          </w:p>
          <w:p w14:paraId="547872A9" w14:textId="3917DF76" w:rsidR="008459D2" w:rsidRPr="001A03A0" w:rsidDel="00853F9C" w:rsidRDefault="008459D2" w:rsidP="008459D2">
            <w:pPr>
              <w:spacing w:line="240" w:lineRule="auto"/>
              <w:rPr>
                <w:del w:id="333" w:author="Author"/>
                <w:sz w:val="16"/>
                <w:szCs w:val="16"/>
                <w:lang w:val="en-AU"/>
              </w:rPr>
            </w:pPr>
          </w:p>
          <w:p w14:paraId="6E55365D" w14:textId="63E48DCD" w:rsidR="008459D2" w:rsidRPr="001A03A0" w:rsidDel="00853F9C" w:rsidRDefault="008459D2" w:rsidP="008459D2">
            <w:pPr>
              <w:spacing w:line="240" w:lineRule="auto"/>
              <w:rPr>
                <w:del w:id="334" w:author="Author"/>
                <w:sz w:val="16"/>
                <w:szCs w:val="16"/>
                <w:lang w:val="en-AU"/>
              </w:rPr>
            </w:pPr>
          </w:p>
          <w:p w14:paraId="467D3D31" w14:textId="5220ECCE" w:rsidR="008459D2" w:rsidRPr="001A03A0" w:rsidDel="00853F9C" w:rsidRDefault="008459D2" w:rsidP="008459D2">
            <w:pPr>
              <w:spacing w:line="240" w:lineRule="auto"/>
              <w:rPr>
                <w:del w:id="335" w:author="Author"/>
                <w:sz w:val="16"/>
                <w:szCs w:val="16"/>
                <w:lang w:val="en-AU"/>
              </w:rPr>
            </w:pPr>
          </w:p>
          <w:p w14:paraId="439D660D" w14:textId="542973ED" w:rsidR="008459D2" w:rsidRPr="001A03A0" w:rsidDel="00853F9C" w:rsidRDefault="008459D2" w:rsidP="008459D2">
            <w:pPr>
              <w:spacing w:line="240" w:lineRule="auto"/>
              <w:rPr>
                <w:del w:id="336" w:author="Author"/>
                <w:sz w:val="16"/>
                <w:szCs w:val="16"/>
                <w:lang w:val="en-AU"/>
              </w:rPr>
            </w:pPr>
          </w:p>
          <w:p w14:paraId="04F5CBC6" w14:textId="555123D0" w:rsidR="008459D2" w:rsidRPr="001A03A0" w:rsidDel="00853F9C" w:rsidRDefault="008459D2" w:rsidP="008459D2">
            <w:pPr>
              <w:spacing w:line="240" w:lineRule="auto"/>
              <w:rPr>
                <w:del w:id="337" w:author="Author"/>
                <w:sz w:val="16"/>
                <w:szCs w:val="16"/>
                <w:lang w:val="en-AU"/>
              </w:rPr>
            </w:pPr>
          </w:p>
          <w:p w14:paraId="16E61164" w14:textId="24D7BECD" w:rsidR="008459D2" w:rsidRPr="001A03A0" w:rsidDel="00853F9C" w:rsidRDefault="008459D2" w:rsidP="008459D2">
            <w:pPr>
              <w:spacing w:line="240" w:lineRule="auto"/>
              <w:rPr>
                <w:del w:id="338" w:author="Author"/>
                <w:sz w:val="16"/>
                <w:szCs w:val="16"/>
                <w:lang w:val="en-AU"/>
              </w:rPr>
            </w:pPr>
          </w:p>
          <w:p w14:paraId="184A0FA2" w14:textId="03BF88F5" w:rsidR="008459D2" w:rsidRPr="001A03A0" w:rsidDel="00853F9C" w:rsidRDefault="008459D2" w:rsidP="008459D2">
            <w:pPr>
              <w:spacing w:line="240" w:lineRule="auto"/>
              <w:rPr>
                <w:del w:id="339" w:author="Author"/>
                <w:sz w:val="16"/>
                <w:szCs w:val="16"/>
                <w:lang w:val="en-AU"/>
              </w:rPr>
            </w:pPr>
          </w:p>
          <w:p w14:paraId="68F631FB" w14:textId="65F5C13F" w:rsidR="008459D2" w:rsidRPr="001A03A0" w:rsidDel="00853F9C" w:rsidRDefault="008459D2" w:rsidP="008459D2">
            <w:pPr>
              <w:spacing w:line="240" w:lineRule="auto"/>
              <w:rPr>
                <w:del w:id="340" w:author="Author"/>
                <w:sz w:val="16"/>
                <w:szCs w:val="16"/>
                <w:lang w:val="en-AU"/>
              </w:rPr>
            </w:pPr>
          </w:p>
          <w:p w14:paraId="3904381F" w14:textId="3DBD7B99" w:rsidR="008459D2" w:rsidRPr="001A03A0" w:rsidDel="00853F9C" w:rsidRDefault="008459D2" w:rsidP="008459D2">
            <w:pPr>
              <w:spacing w:line="240" w:lineRule="auto"/>
              <w:rPr>
                <w:del w:id="341" w:author="Author"/>
                <w:sz w:val="16"/>
                <w:szCs w:val="16"/>
                <w:lang w:val="en-AU"/>
              </w:rPr>
            </w:pPr>
            <w:del w:id="342" w:author="Author">
              <w:r w:rsidRPr="001A03A0" w:rsidDel="00853F9C">
                <w:rPr>
                  <w:sz w:val="16"/>
                  <w:szCs w:val="16"/>
                  <w:lang w:val="en-AU"/>
                </w:rPr>
                <w:delText>USD5k (per side event)</w:delText>
              </w:r>
            </w:del>
          </w:p>
          <w:p w14:paraId="330A90D3" w14:textId="293B615E" w:rsidR="008459D2" w:rsidRPr="001A03A0" w:rsidDel="00853F9C" w:rsidRDefault="008459D2" w:rsidP="008459D2">
            <w:pPr>
              <w:spacing w:line="240" w:lineRule="auto"/>
              <w:rPr>
                <w:del w:id="343" w:author="Author"/>
                <w:sz w:val="16"/>
                <w:szCs w:val="16"/>
                <w:lang w:val="en-AU"/>
              </w:rPr>
            </w:pPr>
          </w:p>
          <w:p w14:paraId="6333E122" w14:textId="6613233F" w:rsidR="008459D2" w:rsidRPr="001A03A0" w:rsidDel="00853F9C" w:rsidRDefault="008459D2" w:rsidP="008459D2">
            <w:pPr>
              <w:spacing w:line="240" w:lineRule="auto"/>
              <w:rPr>
                <w:del w:id="344" w:author="Author"/>
                <w:sz w:val="16"/>
                <w:szCs w:val="16"/>
                <w:lang w:val="en-AU"/>
              </w:rPr>
            </w:pPr>
          </w:p>
          <w:p w14:paraId="2E79CD24" w14:textId="073C0866" w:rsidR="008459D2" w:rsidRPr="001A03A0" w:rsidDel="00853F9C" w:rsidRDefault="008459D2" w:rsidP="008459D2">
            <w:pPr>
              <w:spacing w:line="240" w:lineRule="auto"/>
              <w:rPr>
                <w:del w:id="345" w:author="Author"/>
                <w:sz w:val="16"/>
                <w:szCs w:val="16"/>
                <w:lang w:val="en-AU"/>
              </w:rPr>
            </w:pPr>
          </w:p>
          <w:p w14:paraId="011C99C6" w14:textId="251AE2BC" w:rsidR="008459D2" w:rsidRPr="001A03A0" w:rsidDel="00853F9C" w:rsidRDefault="008459D2" w:rsidP="008459D2">
            <w:pPr>
              <w:spacing w:line="240" w:lineRule="auto"/>
              <w:rPr>
                <w:del w:id="346" w:author="Author"/>
                <w:sz w:val="16"/>
                <w:szCs w:val="16"/>
                <w:lang w:val="en-AU"/>
              </w:rPr>
            </w:pPr>
          </w:p>
          <w:p w14:paraId="6737C920" w14:textId="13790A2F" w:rsidR="008459D2" w:rsidRPr="001A03A0" w:rsidDel="00853F9C" w:rsidRDefault="008459D2" w:rsidP="008459D2">
            <w:pPr>
              <w:spacing w:line="240" w:lineRule="auto"/>
              <w:rPr>
                <w:del w:id="347" w:author="Author"/>
                <w:sz w:val="16"/>
                <w:szCs w:val="16"/>
                <w:lang w:val="en-AU"/>
              </w:rPr>
            </w:pPr>
          </w:p>
          <w:p w14:paraId="6C05C132" w14:textId="25887648" w:rsidR="008459D2" w:rsidRPr="001A03A0" w:rsidDel="00853F9C" w:rsidRDefault="008459D2" w:rsidP="008459D2">
            <w:pPr>
              <w:spacing w:line="240" w:lineRule="auto"/>
              <w:rPr>
                <w:del w:id="348" w:author="Author"/>
                <w:sz w:val="16"/>
                <w:szCs w:val="16"/>
                <w:lang w:val="en-AU"/>
              </w:rPr>
            </w:pPr>
          </w:p>
          <w:p w14:paraId="0B987305" w14:textId="7F2E6D63" w:rsidR="008459D2" w:rsidRPr="001A03A0" w:rsidDel="00853F9C" w:rsidRDefault="008459D2" w:rsidP="008459D2">
            <w:pPr>
              <w:spacing w:line="240" w:lineRule="auto"/>
              <w:rPr>
                <w:del w:id="349" w:author="Author"/>
                <w:sz w:val="16"/>
                <w:szCs w:val="16"/>
                <w:lang w:val="en-AU"/>
              </w:rPr>
            </w:pPr>
          </w:p>
          <w:p w14:paraId="62588468" w14:textId="332768E0" w:rsidR="008459D2" w:rsidRPr="001A03A0" w:rsidDel="00853F9C" w:rsidRDefault="008459D2" w:rsidP="008459D2">
            <w:pPr>
              <w:spacing w:line="240" w:lineRule="auto"/>
              <w:rPr>
                <w:del w:id="350" w:author="Author"/>
                <w:sz w:val="16"/>
                <w:szCs w:val="16"/>
                <w:lang w:val="en-AU"/>
              </w:rPr>
            </w:pPr>
          </w:p>
          <w:p w14:paraId="3F056176" w14:textId="09EF213C" w:rsidR="008459D2" w:rsidRPr="001A03A0" w:rsidDel="00853F9C" w:rsidRDefault="008459D2" w:rsidP="008459D2">
            <w:pPr>
              <w:spacing w:line="240" w:lineRule="auto"/>
              <w:rPr>
                <w:del w:id="351" w:author="Author"/>
                <w:sz w:val="16"/>
                <w:szCs w:val="16"/>
                <w:lang w:val="en-AU"/>
              </w:rPr>
            </w:pPr>
          </w:p>
          <w:p w14:paraId="505101E8" w14:textId="35DAB5B1" w:rsidR="008459D2" w:rsidRPr="001A03A0" w:rsidDel="00853F9C" w:rsidRDefault="008459D2" w:rsidP="008459D2">
            <w:pPr>
              <w:spacing w:line="240" w:lineRule="auto"/>
              <w:rPr>
                <w:del w:id="352" w:author="Author"/>
                <w:sz w:val="16"/>
                <w:szCs w:val="16"/>
                <w:lang w:val="en-AU"/>
              </w:rPr>
            </w:pPr>
          </w:p>
          <w:p w14:paraId="2C5EC0F3" w14:textId="2279184D" w:rsidR="008459D2" w:rsidRPr="001A03A0" w:rsidDel="00853F9C" w:rsidRDefault="008459D2" w:rsidP="008459D2">
            <w:pPr>
              <w:spacing w:line="240" w:lineRule="auto"/>
              <w:rPr>
                <w:del w:id="353" w:author="Author"/>
                <w:sz w:val="16"/>
                <w:szCs w:val="16"/>
                <w:lang w:val="en-AU"/>
              </w:rPr>
            </w:pPr>
          </w:p>
          <w:p w14:paraId="51FAF532" w14:textId="1AA60303" w:rsidR="008459D2" w:rsidRPr="001A03A0" w:rsidDel="00853F9C" w:rsidRDefault="008459D2" w:rsidP="008459D2">
            <w:pPr>
              <w:spacing w:line="240" w:lineRule="auto"/>
              <w:rPr>
                <w:del w:id="354" w:author="Author"/>
                <w:sz w:val="16"/>
                <w:szCs w:val="16"/>
                <w:lang w:val="en-AU"/>
              </w:rPr>
            </w:pPr>
          </w:p>
          <w:p w14:paraId="6899F3F2" w14:textId="6DCE570A" w:rsidR="008459D2" w:rsidRPr="001A03A0" w:rsidDel="00853F9C" w:rsidRDefault="008459D2" w:rsidP="008459D2">
            <w:pPr>
              <w:spacing w:line="240" w:lineRule="auto"/>
              <w:rPr>
                <w:del w:id="355" w:author="Author"/>
                <w:sz w:val="16"/>
                <w:szCs w:val="16"/>
                <w:lang w:val="en-AU"/>
              </w:rPr>
            </w:pPr>
          </w:p>
          <w:p w14:paraId="5D7087F4" w14:textId="1FEE0961" w:rsidR="008459D2" w:rsidRPr="001A03A0" w:rsidDel="00853F9C" w:rsidRDefault="008459D2" w:rsidP="008459D2">
            <w:pPr>
              <w:spacing w:line="240" w:lineRule="auto"/>
              <w:rPr>
                <w:del w:id="356" w:author="Author"/>
                <w:sz w:val="16"/>
                <w:szCs w:val="16"/>
                <w:lang w:val="en-AU"/>
              </w:rPr>
            </w:pPr>
          </w:p>
          <w:p w14:paraId="00968A87" w14:textId="09EA93B3" w:rsidR="008459D2" w:rsidRPr="001A03A0" w:rsidDel="00853F9C" w:rsidRDefault="008459D2" w:rsidP="008459D2">
            <w:pPr>
              <w:spacing w:line="240" w:lineRule="auto"/>
              <w:rPr>
                <w:del w:id="357" w:author="Author"/>
                <w:sz w:val="16"/>
                <w:szCs w:val="16"/>
                <w:lang w:val="en-AU"/>
              </w:rPr>
            </w:pPr>
          </w:p>
          <w:p w14:paraId="664974F9" w14:textId="0730FC1E" w:rsidR="008459D2" w:rsidRPr="001A03A0" w:rsidDel="00853F9C" w:rsidRDefault="008459D2" w:rsidP="008459D2">
            <w:pPr>
              <w:spacing w:line="240" w:lineRule="auto"/>
              <w:rPr>
                <w:del w:id="358" w:author="Author"/>
                <w:sz w:val="16"/>
                <w:szCs w:val="16"/>
                <w:lang w:val="en-AU"/>
              </w:rPr>
            </w:pPr>
          </w:p>
          <w:p w14:paraId="0AAD1865" w14:textId="7D44C650" w:rsidR="008459D2" w:rsidRPr="001A03A0" w:rsidDel="00853F9C" w:rsidRDefault="008459D2" w:rsidP="008459D2">
            <w:pPr>
              <w:spacing w:line="240" w:lineRule="auto"/>
              <w:rPr>
                <w:del w:id="359" w:author="Author"/>
                <w:sz w:val="16"/>
                <w:szCs w:val="16"/>
                <w:lang w:val="en-AU"/>
              </w:rPr>
            </w:pPr>
          </w:p>
          <w:p w14:paraId="2D6278F7" w14:textId="5278ECD6" w:rsidR="008459D2" w:rsidRPr="001A03A0" w:rsidDel="00853F9C" w:rsidRDefault="008459D2" w:rsidP="008459D2">
            <w:pPr>
              <w:spacing w:line="240" w:lineRule="auto"/>
              <w:rPr>
                <w:del w:id="360" w:author="Author"/>
                <w:sz w:val="16"/>
                <w:szCs w:val="16"/>
                <w:lang w:val="en-AU"/>
              </w:rPr>
            </w:pPr>
          </w:p>
          <w:p w14:paraId="3AF9ED22" w14:textId="0422BEAA" w:rsidR="008459D2" w:rsidRPr="001A03A0" w:rsidDel="00853F9C" w:rsidRDefault="008459D2" w:rsidP="008459D2">
            <w:pPr>
              <w:spacing w:line="240" w:lineRule="auto"/>
              <w:rPr>
                <w:del w:id="361" w:author="Author"/>
                <w:sz w:val="16"/>
                <w:szCs w:val="16"/>
                <w:lang w:val="en-AU"/>
              </w:rPr>
            </w:pPr>
          </w:p>
          <w:p w14:paraId="3DE77D6D" w14:textId="43F928F8" w:rsidR="008459D2" w:rsidRPr="001A03A0" w:rsidDel="00853F9C" w:rsidRDefault="008459D2" w:rsidP="008459D2">
            <w:pPr>
              <w:spacing w:line="240" w:lineRule="auto"/>
              <w:rPr>
                <w:del w:id="362" w:author="Author"/>
                <w:sz w:val="16"/>
                <w:szCs w:val="16"/>
                <w:lang w:val="en-AU"/>
              </w:rPr>
            </w:pPr>
          </w:p>
          <w:p w14:paraId="0B3AFAB6" w14:textId="48A58830" w:rsidR="008459D2" w:rsidRPr="001A03A0" w:rsidDel="00853F9C" w:rsidRDefault="008459D2" w:rsidP="008459D2">
            <w:pPr>
              <w:spacing w:line="240" w:lineRule="auto"/>
              <w:rPr>
                <w:del w:id="363" w:author="Author"/>
                <w:sz w:val="16"/>
                <w:szCs w:val="16"/>
                <w:lang w:val="en-AU"/>
              </w:rPr>
            </w:pPr>
          </w:p>
          <w:p w14:paraId="4C6AB644" w14:textId="116667F7" w:rsidR="008459D2" w:rsidRPr="001A03A0" w:rsidDel="00853F9C" w:rsidRDefault="008459D2" w:rsidP="008459D2">
            <w:pPr>
              <w:spacing w:line="240" w:lineRule="auto"/>
              <w:rPr>
                <w:del w:id="364" w:author="Author"/>
                <w:sz w:val="16"/>
                <w:szCs w:val="16"/>
                <w:lang w:val="en-AU"/>
              </w:rPr>
            </w:pPr>
          </w:p>
          <w:p w14:paraId="707F2A07" w14:textId="20AF2FFF" w:rsidR="008459D2" w:rsidRPr="001A03A0" w:rsidDel="00853F9C" w:rsidRDefault="008459D2" w:rsidP="008459D2">
            <w:pPr>
              <w:spacing w:line="240" w:lineRule="auto"/>
              <w:rPr>
                <w:del w:id="365" w:author="Author"/>
                <w:sz w:val="16"/>
                <w:szCs w:val="16"/>
                <w:lang w:val="en-AU"/>
              </w:rPr>
            </w:pPr>
          </w:p>
          <w:p w14:paraId="0E50A4E2" w14:textId="7BD10520" w:rsidR="008459D2" w:rsidRPr="001A03A0" w:rsidDel="00853F9C" w:rsidRDefault="008459D2" w:rsidP="008459D2">
            <w:pPr>
              <w:spacing w:line="240" w:lineRule="auto"/>
              <w:rPr>
                <w:del w:id="366" w:author="Author"/>
                <w:sz w:val="16"/>
                <w:szCs w:val="16"/>
                <w:lang w:val="en-AU"/>
              </w:rPr>
            </w:pPr>
          </w:p>
          <w:p w14:paraId="03E0F887" w14:textId="5B6809E8" w:rsidR="008459D2" w:rsidRPr="001A03A0" w:rsidDel="00853F9C" w:rsidRDefault="008459D2" w:rsidP="008459D2">
            <w:pPr>
              <w:spacing w:line="240" w:lineRule="auto"/>
              <w:rPr>
                <w:del w:id="367" w:author="Author"/>
                <w:sz w:val="16"/>
                <w:szCs w:val="16"/>
                <w:lang w:val="en-AU"/>
              </w:rPr>
            </w:pPr>
          </w:p>
          <w:p w14:paraId="47D52516" w14:textId="4150EE96" w:rsidR="008459D2" w:rsidRPr="001A03A0" w:rsidRDefault="008459D2" w:rsidP="008459D2">
            <w:pPr>
              <w:spacing w:line="240" w:lineRule="auto"/>
              <w:rPr>
                <w:sz w:val="16"/>
                <w:szCs w:val="16"/>
                <w:lang w:val="en-AU"/>
              </w:rPr>
            </w:pPr>
            <w:del w:id="368" w:author="Author">
              <w:r w:rsidRPr="006B095D" w:rsidDel="00853F9C">
                <w:rPr>
                  <w:sz w:val="16"/>
                  <w:szCs w:val="16"/>
                  <w:highlight w:val="yellow"/>
                  <w:lang w:val="en-AU"/>
                </w:rPr>
                <w:delText>$60k</w:delText>
              </w:r>
            </w:del>
          </w:p>
        </w:tc>
        <w:tc>
          <w:tcPr>
            <w:tcW w:w="1981" w:type="dxa"/>
            <w:vMerge w:val="restart"/>
          </w:tcPr>
          <w:p w14:paraId="5E294D05" w14:textId="6EFA5497" w:rsidR="008459D2" w:rsidRPr="001A03A0" w:rsidRDefault="008459D2" w:rsidP="008459D2">
            <w:pPr>
              <w:spacing w:line="240" w:lineRule="auto"/>
              <w:rPr>
                <w:sz w:val="16"/>
                <w:szCs w:val="16"/>
                <w:lang w:val="en-AU"/>
              </w:rPr>
            </w:pPr>
            <w:r w:rsidRPr="001A03A0">
              <w:rPr>
                <w:sz w:val="16"/>
                <w:szCs w:val="16"/>
                <w:lang w:val="en-AU"/>
              </w:rPr>
              <w:lastRenderedPageBreak/>
              <w:t>Profile and visibility of the Noumea Convention is elevated</w:t>
            </w:r>
          </w:p>
          <w:p w14:paraId="52F36A20" w14:textId="77777777" w:rsidR="008459D2" w:rsidRPr="001A03A0" w:rsidRDefault="008459D2" w:rsidP="008459D2">
            <w:pPr>
              <w:spacing w:line="240" w:lineRule="auto"/>
              <w:rPr>
                <w:sz w:val="16"/>
                <w:szCs w:val="16"/>
                <w:lang w:val="en-AU"/>
              </w:rPr>
            </w:pPr>
          </w:p>
          <w:p w14:paraId="730CFB78" w14:textId="77777777" w:rsidR="008459D2" w:rsidRPr="001A03A0" w:rsidRDefault="008459D2" w:rsidP="008459D2">
            <w:pPr>
              <w:spacing w:line="240" w:lineRule="auto"/>
              <w:rPr>
                <w:sz w:val="16"/>
                <w:szCs w:val="16"/>
                <w:lang w:val="en-AU"/>
              </w:rPr>
            </w:pPr>
            <w:r w:rsidRPr="001A03A0">
              <w:rPr>
                <w:sz w:val="16"/>
                <w:szCs w:val="16"/>
                <w:lang w:val="en-AU"/>
              </w:rPr>
              <w:t>Members have better understanding of their obligations under the Noumea Convention</w:t>
            </w:r>
          </w:p>
          <w:p w14:paraId="3C1DBDA7" w14:textId="77777777" w:rsidR="008459D2" w:rsidRPr="001A03A0" w:rsidRDefault="008459D2" w:rsidP="008459D2">
            <w:pPr>
              <w:spacing w:line="240" w:lineRule="auto"/>
              <w:rPr>
                <w:sz w:val="16"/>
                <w:szCs w:val="16"/>
                <w:lang w:val="en-AU"/>
              </w:rPr>
            </w:pPr>
          </w:p>
          <w:p w14:paraId="6B2B4E15" w14:textId="77777777" w:rsidR="008459D2" w:rsidRPr="001A03A0" w:rsidRDefault="008459D2" w:rsidP="008459D2">
            <w:pPr>
              <w:spacing w:line="240" w:lineRule="auto"/>
              <w:rPr>
                <w:sz w:val="16"/>
                <w:szCs w:val="16"/>
                <w:lang w:val="en-AU"/>
              </w:rPr>
            </w:pPr>
            <w:r w:rsidRPr="001A03A0">
              <w:rPr>
                <w:sz w:val="16"/>
                <w:szCs w:val="16"/>
                <w:lang w:val="en-AU"/>
              </w:rPr>
              <w:t>Strengthened partnership and collaboration</w:t>
            </w:r>
          </w:p>
          <w:p w14:paraId="22F684F5" w14:textId="77777777" w:rsidR="008459D2" w:rsidRPr="001A03A0" w:rsidRDefault="008459D2" w:rsidP="008459D2">
            <w:pPr>
              <w:spacing w:line="240" w:lineRule="auto"/>
              <w:rPr>
                <w:sz w:val="16"/>
                <w:szCs w:val="16"/>
                <w:lang w:val="en-AU"/>
              </w:rPr>
            </w:pPr>
          </w:p>
          <w:p w14:paraId="6A31FC1F" w14:textId="77777777" w:rsidR="008459D2" w:rsidRPr="001A03A0" w:rsidRDefault="008459D2" w:rsidP="008459D2">
            <w:pPr>
              <w:spacing w:line="240" w:lineRule="auto"/>
              <w:rPr>
                <w:sz w:val="16"/>
                <w:szCs w:val="16"/>
                <w:lang w:val="en-AU"/>
              </w:rPr>
            </w:pPr>
            <w:r w:rsidRPr="001A03A0">
              <w:rPr>
                <w:sz w:val="16"/>
                <w:szCs w:val="16"/>
                <w:lang w:val="en-AU"/>
              </w:rPr>
              <w:t>Increased investment</w:t>
            </w:r>
          </w:p>
          <w:p w14:paraId="59A9E6E9" w14:textId="77777777" w:rsidR="008459D2" w:rsidRPr="001A03A0" w:rsidRDefault="008459D2" w:rsidP="008459D2">
            <w:pPr>
              <w:spacing w:line="240" w:lineRule="auto"/>
              <w:rPr>
                <w:sz w:val="16"/>
                <w:szCs w:val="16"/>
                <w:lang w:val="en-AU"/>
              </w:rPr>
            </w:pPr>
          </w:p>
          <w:p w14:paraId="09B80756" w14:textId="3ED5CD1D" w:rsidR="008459D2" w:rsidRPr="001A03A0" w:rsidRDefault="008459D2" w:rsidP="008459D2">
            <w:pPr>
              <w:spacing w:line="240" w:lineRule="auto"/>
              <w:rPr>
                <w:sz w:val="16"/>
                <w:szCs w:val="16"/>
                <w:lang w:val="en-AU"/>
              </w:rPr>
            </w:pPr>
            <w:r w:rsidRPr="001A03A0">
              <w:rPr>
                <w:sz w:val="16"/>
                <w:szCs w:val="16"/>
                <w:lang w:val="en-AU"/>
              </w:rPr>
              <w:t>Enhanced synergies and collaboration</w:t>
            </w:r>
            <w:ins w:id="369" w:author="Author">
              <w:r w:rsidRPr="001A03A0">
                <w:rPr>
                  <w:sz w:val="16"/>
                  <w:szCs w:val="16"/>
                  <w:lang w:val="en-AU"/>
                </w:rPr>
                <w:t xml:space="preserve"> between</w:t>
              </w:r>
            </w:ins>
            <w:ins w:id="370" w:author="Kathleen Taituave-Afereti" w:date="2025-05-01T22:02:00Z" w16du:dateUtc="2025-05-01T09:02:00Z">
              <w:r w:rsidR="00A65958">
                <w:rPr>
                  <w:sz w:val="16"/>
                  <w:szCs w:val="16"/>
                  <w:lang w:val="en-AU"/>
                </w:rPr>
                <w:t xml:space="preserve"> other MEAs and regional frameworks with the Noumea Convention</w:t>
              </w:r>
            </w:ins>
            <w:ins w:id="371" w:author="Author">
              <w:r w:rsidR="00031A85">
                <w:rPr>
                  <w:sz w:val="16"/>
                  <w:szCs w:val="16"/>
                  <w:lang w:val="en-AU"/>
                </w:rPr>
                <w:t>…?</w:t>
              </w:r>
            </w:ins>
          </w:p>
          <w:p w14:paraId="777D2038" w14:textId="77777777" w:rsidR="008459D2" w:rsidRPr="001A03A0" w:rsidRDefault="008459D2" w:rsidP="008459D2">
            <w:pPr>
              <w:spacing w:line="240" w:lineRule="auto"/>
              <w:rPr>
                <w:sz w:val="16"/>
                <w:szCs w:val="16"/>
                <w:lang w:val="en-AU"/>
              </w:rPr>
            </w:pPr>
          </w:p>
          <w:p w14:paraId="39174B50" w14:textId="77777777" w:rsidR="008459D2" w:rsidRPr="001A03A0" w:rsidRDefault="008459D2" w:rsidP="008459D2">
            <w:pPr>
              <w:spacing w:line="240" w:lineRule="auto"/>
              <w:rPr>
                <w:sz w:val="16"/>
                <w:szCs w:val="16"/>
                <w:lang w:val="en-AU"/>
              </w:rPr>
            </w:pPr>
            <w:r w:rsidRPr="001A03A0">
              <w:rPr>
                <w:sz w:val="16"/>
                <w:szCs w:val="16"/>
                <w:lang w:val="en-AU"/>
              </w:rPr>
              <w:t>Better alignment of the Noumea Convention to support national actions</w:t>
            </w:r>
          </w:p>
          <w:p w14:paraId="1B9F87BE" w14:textId="77777777" w:rsidR="008459D2" w:rsidRPr="001A03A0" w:rsidRDefault="008459D2" w:rsidP="008459D2">
            <w:pPr>
              <w:spacing w:line="240" w:lineRule="auto"/>
              <w:rPr>
                <w:sz w:val="16"/>
                <w:szCs w:val="16"/>
                <w:lang w:val="en-AU"/>
              </w:rPr>
            </w:pPr>
          </w:p>
          <w:p w14:paraId="5E7F689D" w14:textId="06950A94" w:rsidR="008459D2" w:rsidRPr="001A03A0" w:rsidRDefault="008459D2" w:rsidP="008459D2">
            <w:pPr>
              <w:spacing w:line="240" w:lineRule="auto"/>
              <w:rPr>
                <w:sz w:val="16"/>
                <w:szCs w:val="16"/>
                <w:lang w:val="en-AU"/>
              </w:rPr>
            </w:pPr>
            <w:r w:rsidRPr="001A03A0">
              <w:rPr>
                <w:sz w:val="16"/>
                <w:szCs w:val="16"/>
                <w:lang w:val="en-AU"/>
              </w:rPr>
              <w:t xml:space="preserve">Increased public awareness on the Noumea Convention </w:t>
            </w:r>
            <w:del w:id="372" w:author="Author">
              <w:r w:rsidRPr="001A03A0" w:rsidDel="0072449B">
                <w:rPr>
                  <w:sz w:val="16"/>
                  <w:szCs w:val="16"/>
                  <w:lang w:val="en-AU"/>
                </w:rPr>
                <w:delText>level</w:delText>
              </w:r>
            </w:del>
          </w:p>
          <w:p w14:paraId="384201DE" w14:textId="77777777" w:rsidR="008459D2" w:rsidRPr="001A03A0" w:rsidRDefault="008459D2" w:rsidP="008459D2">
            <w:pPr>
              <w:spacing w:line="240" w:lineRule="auto"/>
              <w:rPr>
                <w:sz w:val="16"/>
                <w:szCs w:val="16"/>
                <w:lang w:val="en-AU"/>
              </w:rPr>
            </w:pPr>
          </w:p>
          <w:p w14:paraId="2627076F" w14:textId="34DF4A83" w:rsidR="008459D2" w:rsidRPr="001A03A0" w:rsidRDefault="008459D2" w:rsidP="008459D2">
            <w:pPr>
              <w:spacing w:line="240" w:lineRule="auto"/>
              <w:rPr>
                <w:sz w:val="16"/>
                <w:szCs w:val="16"/>
                <w:lang w:val="en-AU"/>
              </w:rPr>
            </w:pPr>
            <w:r w:rsidRPr="001A03A0">
              <w:rPr>
                <w:sz w:val="16"/>
                <w:szCs w:val="16"/>
                <w:lang w:val="en-AU"/>
              </w:rPr>
              <w:t>National focal points awareness and knowledge are raised and enhanced</w:t>
            </w:r>
          </w:p>
          <w:p w14:paraId="5AF3F892" w14:textId="77777777" w:rsidR="008459D2" w:rsidRPr="001A03A0" w:rsidRDefault="008459D2" w:rsidP="008459D2">
            <w:pPr>
              <w:spacing w:line="240" w:lineRule="auto"/>
              <w:rPr>
                <w:sz w:val="16"/>
                <w:szCs w:val="16"/>
                <w:lang w:val="en-AU"/>
              </w:rPr>
            </w:pPr>
          </w:p>
          <w:p w14:paraId="190611D9" w14:textId="77777777" w:rsidR="008459D2" w:rsidRPr="001A03A0" w:rsidRDefault="008459D2" w:rsidP="008459D2">
            <w:pPr>
              <w:spacing w:line="240" w:lineRule="auto"/>
              <w:rPr>
                <w:sz w:val="16"/>
                <w:szCs w:val="16"/>
                <w:lang w:val="en-AU"/>
              </w:rPr>
            </w:pPr>
          </w:p>
          <w:p w14:paraId="53B870C1" w14:textId="7000F2E9" w:rsidR="008459D2" w:rsidRPr="001A03A0" w:rsidRDefault="008459D2" w:rsidP="008459D2">
            <w:pPr>
              <w:spacing w:line="240" w:lineRule="auto"/>
              <w:rPr>
                <w:sz w:val="16"/>
                <w:szCs w:val="16"/>
                <w:lang w:val="en-AU"/>
              </w:rPr>
            </w:pPr>
            <w:r w:rsidRPr="001A03A0">
              <w:rPr>
                <w:sz w:val="16"/>
                <w:szCs w:val="16"/>
                <w:lang w:val="en-AU"/>
              </w:rPr>
              <w:t>Increased engagement and awareness by Parties</w:t>
            </w:r>
          </w:p>
          <w:p w14:paraId="58C44A8E" w14:textId="77777777" w:rsidR="008459D2" w:rsidRPr="001A03A0" w:rsidDel="00853F9C" w:rsidRDefault="008459D2" w:rsidP="008459D2">
            <w:pPr>
              <w:spacing w:line="240" w:lineRule="auto"/>
              <w:rPr>
                <w:del w:id="373" w:author="Author"/>
                <w:sz w:val="16"/>
                <w:szCs w:val="16"/>
                <w:lang w:val="en-AU"/>
              </w:rPr>
            </w:pPr>
          </w:p>
          <w:p w14:paraId="5AA7B894" w14:textId="77777777" w:rsidR="008459D2" w:rsidRPr="001A03A0" w:rsidDel="00853F9C" w:rsidRDefault="008459D2" w:rsidP="008459D2">
            <w:pPr>
              <w:spacing w:line="240" w:lineRule="auto"/>
              <w:rPr>
                <w:del w:id="374" w:author="Author"/>
                <w:sz w:val="16"/>
                <w:szCs w:val="16"/>
                <w:lang w:val="en-AU"/>
              </w:rPr>
            </w:pPr>
          </w:p>
          <w:p w14:paraId="3558DF84" w14:textId="2D976803" w:rsidR="008459D2" w:rsidRPr="001A03A0" w:rsidRDefault="008459D2" w:rsidP="008459D2">
            <w:pPr>
              <w:spacing w:line="240" w:lineRule="auto"/>
              <w:rPr>
                <w:sz w:val="16"/>
                <w:szCs w:val="16"/>
                <w:lang w:val="en-AU"/>
              </w:rPr>
            </w:pPr>
          </w:p>
        </w:tc>
        <w:tc>
          <w:tcPr>
            <w:tcW w:w="1844" w:type="dxa"/>
            <w:vMerge w:val="restart"/>
          </w:tcPr>
          <w:p w14:paraId="581C24B1" w14:textId="77777777" w:rsidR="008459D2" w:rsidRPr="001A03A0" w:rsidRDefault="008459D2" w:rsidP="008459D2">
            <w:pPr>
              <w:spacing w:line="240" w:lineRule="auto"/>
              <w:rPr>
                <w:sz w:val="16"/>
                <w:szCs w:val="16"/>
                <w:lang w:val="en-AU"/>
              </w:rPr>
            </w:pPr>
            <w:r w:rsidRPr="001A03A0">
              <w:rPr>
                <w:sz w:val="16"/>
                <w:szCs w:val="16"/>
                <w:lang w:val="en-AU"/>
              </w:rPr>
              <w:t>Increased protection and sustainable management of the environment</w:t>
            </w:r>
          </w:p>
          <w:p w14:paraId="22D0694B" w14:textId="77777777" w:rsidR="008459D2" w:rsidRPr="001A03A0" w:rsidRDefault="008459D2" w:rsidP="008459D2">
            <w:pPr>
              <w:spacing w:line="240" w:lineRule="auto"/>
              <w:rPr>
                <w:sz w:val="16"/>
                <w:szCs w:val="16"/>
                <w:lang w:val="en-AU"/>
              </w:rPr>
            </w:pPr>
          </w:p>
          <w:p w14:paraId="208D8799" w14:textId="77777777" w:rsidR="008459D2" w:rsidRPr="001A03A0" w:rsidRDefault="008459D2" w:rsidP="008459D2">
            <w:pPr>
              <w:spacing w:line="240" w:lineRule="auto"/>
              <w:rPr>
                <w:sz w:val="16"/>
                <w:szCs w:val="16"/>
                <w:lang w:val="en-AU"/>
              </w:rPr>
            </w:pPr>
            <w:r w:rsidRPr="001A03A0">
              <w:rPr>
                <w:sz w:val="16"/>
                <w:szCs w:val="16"/>
                <w:lang w:val="en-AU"/>
              </w:rPr>
              <w:t xml:space="preserve">Shared understanding on the Noumea Convention </w:t>
            </w:r>
          </w:p>
          <w:p w14:paraId="07685957" w14:textId="77777777" w:rsidR="008459D2" w:rsidRPr="001A03A0" w:rsidRDefault="008459D2" w:rsidP="008459D2">
            <w:pPr>
              <w:spacing w:line="240" w:lineRule="auto"/>
              <w:rPr>
                <w:sz w:val="16"/>
                <w:szCs w:val="16"/>
                <w:lang w:val="en-AU"/>
              </w:rPr>
            </w:pPr>
          </w:p>
          <w:p w14:paraId="00FDFFAE" w14:textId="77777777" w:rsidR="008459D2" w:rsidRPr="001A03A0" w:rsidRDefault="008459D2" w:rsidP="008459D2">
            <w:pPr>
              <w:spacing w:line="240" w:lineRule="auto"/>
              <w:rPr>
                <w:sz w:val="16"/>
                <w:szCs w:val="16"/>
                <w:lang w:val="en-AU"/>
              </w:rPr>
            </w:pPr>
            <w:r w:rsidRPr="001A03A0">
              <w:rPr>
                <w:sz w:val="16"/>
                <w:szCs w:val="16"/>
                <w:lang w:val="en-AU"/>
              </w:rPr>
              <w:t xml:space="preserve">National focal points are better supported through the Noumea Convention </w:t>
            </w:r>
          </w:p>
          <w:p w14:paraId="48934820" w14:textId="77777777" w:rsidR="008459D2" w:rsidRPr="001A03A0" w:rsidRDefault="008459D2" w:rsidP="008459D2">
            <w:pPr>
              <w:spacing w:line="240" w:lineRule="auto"/>
              <w:rPr>
                <w:sz w:val="16"/>
                <w:szCs w:val="16"/>
                <w:lang w:val="en-AU"/>
              </w:rPr>
            </w:pPr>
          </w:p>
          <w:p w14:paraId="1E181F7F" w14:textId="77777777" w:rsidR="008459D2" w:rsidRPr="001A03A0" w:rsidRDefault="008459D2" w:rsidP="008459D2">
            <w:pPr>
              <w:spacing w:line="240" w:lineRule="auto"/>
              <w:rPr>
                <w:sz w:val="16"/>
                <w:szCs w:val="16"/>
                <w:lang w:val="en-AU"/>
              </w:rPr>
            </w:pPr>
            <w:r w:rsidRPr="001A03A0">
              <w:rPr>
                <w:sz w:val="16"/>
                <w:szCs w:val="16"/>
                <w:lang w:val="en-AU"/>
              </w:rPr>
              <w:t>Transparency of information on the Convention amongst Parties</w:t>
            </w:r>
          </w:p>
          <w:p w14:paraId="400F12DE" w14:textId="77777777" w:rsidR="008459D2" w:rsidRPr="001A03A0" w:rsidRDefault="008459D2" w:rsidP="008459D2">
            <w:pPr>
              <w:spacing w:line="240" w:lineRule="auto"/>
              <w:rPr>
                <w:sz w:val="16"/>
                <w:szCs w:val="16"/>
                <w:lang w:val="en-AU"/>
              </w:rPr>
            </w:pPr>
          </w:p>
          <w:p w14:paraId="430E5317" w14:textId="77777777" w:rsidR="008459D2" w:rsidRPr="001A03A0" w:rsidRDefault="008459D2" w:rsidP="008459D2">
            <w:pPr>
              <w:spacing w:line="240" w:lineRule="auto"/>
              <w:rPr>
                <w:sz w:val="16"/>
                <w:szCs w:val="16"/>
                <w:lang w:val="en-AU"/>
              </w:rPr>
            </w:pPr>
            <w:r w:rsidRPr="001A03A0">
              <w:rPr>
                <w:sz w:val="16"/>
                <w:szCs w:val="16"/>
                <w:lang w:val="en-AU"/>
              </w:rPr>
              <w:t xml:space="preserve">Measurable results on increased engagement </w:t>
            </w:r>
            <w:proofErr w:type="gramStart"/>
            <w:r w:rsidRPr="001A03A0">
              <w:rPr>
                <w:sz w:val="16"/>
                <w:szCs w:val="16"/>
                <w:lang w:val="en-AU"/>
              </w:rPr>
              <w:t>is</w:t>
            </w:r>
            <w:proofErr w:type="gramEnd"/>
            <w:r w:rsidRPr="001A03A0">
              <w:rPr>
                <w:sz w:val="16"/>
                <w:szCs w:val="16"/>
                <w:lang w:val="en-AU"/>
              </w:rPr>
              <w:t xml:space="preserve"> created (e.g., number of hits and views)</w:t>
            </w:r>
          </w:p>
          <w:p w14:paraId="7FEB2C8F" w14:textId="77777777" w:rsidR="008459D2" w:rsidRPr="001A03A0" w:rsidRDefault="008459D2" w:rsidP="008459D2">
            <w:pPr>
              <w:spacing w:line="240" w:lineRule="auto"/>
              <w:rPr>
                <w:sz w:val="16"/>
                <w:szCs w:val="16"/>
                <w:lang w:val="en-AU"/>
              </w:rPr>
            </w:pPr>
          </w:p>
          <w:p w14:paraId="105549E9" w14:textId="445D92FB" w:rsidR="008459D2" w:rsidRPr="001A03A0" w:rsidDel="00A65958" w:rsidRDefault="008459D2" w:rsidP="008459D2">
            <w:pPr>
              <w:spacing w:line="240" w:lineRule="auto"/>
              <w:rPr>
                <w:del w:id="375" w:author="Kathleen Taituave-Afereti" w:date="2025-05-01T22:03:00Z" w16du:dateUtc="2025-05-01T09:03:00Z"/>
                <w:sz w:val="16"/>
                <w:szCs w:val="16"/>
                <w:lang w:val="en-AU"/>
              </w:rPr>
            </w:pPr>
            <w:del w:id="376" w:author="Kathleen Taituave-Afereti" w:date="2025-05-01T22:03:00Z" w16du:dateUtc="2025-05-01T09:03:00Z">
              <w:r w:rsidRPr="001A03A0" w:rsidDel="00A65958">
                <w:rPr>
                  <w:sz w:val="16"/>
                  <w:szCs w:val="16"/>
                  <w:lang w:val="en-AU"/>
                </w:rPr>
                <w:delText>Increased efficiency</w:delText>
              </w:r>
            </w:del>
            <w:ins w:id="377" w:author="Author">
              <w:del w:id="378" w:author="Kathleen Taituave-Afereti" w:date="2025-05-01T22:03:00Z" w16du:dateUtc="2025-05-01T09:03:00Z">
                <w:r w:rsidRPr="001A03A0" w:rsidDel="00A65958">
                  <w:rPr>
                    <w:sz w:val="16"/>
                    <w:szCs w:val="16"/>
                    <w:lang w:val="en-AU"/>
                  </w:rPr>
                  <w:delText xml:space="preserve"> of</w:delText>
                </w:r>
                <w:r w:rsidR="000C7388" w:rsidDel="00A65958">
                  <w:rPr>
                    <w:sz w:val="16"/>
                    <w:szCs w:val="16"/>
                    <w:lang w:val="en-AU"/>
                  </w:rPr>
                  <w:delText>…?</w:delText>
                </w:r>
              </w:del>
            </w:ins>
          </w:p>
          <w:p w14:paraId="4BDE62C1" w14:textId="77777777" w:rsidR="008459D2" w:rsidRPr="001A03A0" w:rsidRDefault="008459D2" w:rsidP="008459D2">
            <w:pPr>
              <w:spacing w:line="240" w:lineRule="auto"/>
              <w:rPr>
                <w:sz w:val="16"/>
                <w:szCs w:val="16"/>
                <w:lang w:val="en-AU"/>
              </w:rPr>
            </w:pPr>
          </w:p>
          <w:p w14:paraId="75CE8209" w14:textId="77777777" w:rsidR="008459D2" w:rsidRPr="001A03A0" w:rsidRDefault="008459D2" w:rsidP="008459D2">
            <w:pPr>
              <w:spacing w:line="240" w:lineRule="auto"/>
              <w:rPr>
                <w:sz w:val="16"/>
                <w:szCs w:val="16"/>
                <w:lang w:val="en-AU"/>
              </w:rPr>
            </w:pPr>
            <w:r w:rsidRPr="001A03A0">
              <w:rPr>
                <w:sz w:val="16"/>
                <w:szCs w:val="16"/>
                <w:lang w:val="en-AU"/>
              </w:rPr>
              <w:t>Inter-, cross-sectoral awareness is increased</w:t>
            </w:r>
          </w:p>
          <w:p w14:paraId="67AFD863" w14:textId="77777777" w:rsidR="008459D2" w:rsidRPr="001A03A0" w:rsidRDefault="008459D2" w:rsidP="008459D2">
            <w:pPr>
              <w:spacing w:line="240" w:lineRule="auto"/>
              <w:rPr>
                <w:sz w:val="16"/>
                <w:szCs w:val="16"/>
                <w:lang w:val="en-AU"/>
              </w:rPr>
            </w:pPr>
          </w:p>
          <w:p w14:paraId="765A9D5F" w14:textId="5A2733D9" w:rsidR="008459D2" w:rsidRPr="001A03A0" w:rsidRDefault="008459D2" w:rsidP="008459D2">
            <w:pPr>
              <w:spacing w:line="240" w:lineRule="auto"/>
              <w:rPr>
                <w:sz w:val="16"/>
                <w:szCs w:val="16"/>
                <w:lang w:val="en-AU"/>
              </w:rPr>
            </w:pPr>
            <w:r w:rsidRPr="001A03A0">
              <w:rPr>
                <w:sz w:val="16"/>
                <w:szCs w:val="16"/>
                <w:lang w:val="en-AU"/>
              </w:rPr>
              <w:t xml:space="preserve">Enhanced cooperation and collaboration by Parties </w:t>
            </w:r>
          </w:p>
          <w:p w14:paraId="5780701D" w14:textId="77777777" w:rsidR="008459D2" w:rsidRPr="001A03A0" w:rsidRDefault="008459D2" w:rsidP="008459D2">
            <w:pPr>
              <w:spacing w:line="240" w:lineRule="auto"/>
              <w:rPr>
                <w:sz w:val="16"/>
                <w:szCs w:val="16"/>
                <w:lang w:val="en-AU"/>
              </w:rPr>
            </w:pPr>
          </w:p>
          <w:p w14:paraId="3557445E" w14:textId="6D47A88C" w:rsidR="008459D2" w:rsidRPr="001A03A0" w:rsidRDefault="008459D2" w:rsidP="008459D2">
            <w:pPr>
              <w:spacing w:line="240" w:lineRule="auto"/>
              <w:rPr>
                <w:sz w:val="16"/>
                <w:szCs w:val="16"/>
                <w:lang w:val="en-AU"/>
              </w:rPr>
            </w:pPr>
            <w:r w:rsidRPr="001A03A0">
              <w:rPr>
                <w:sz w:val="16"/>
                <w:szCs w:val="16"/>
                <w:lang w:val="en-AU"/>
              </w:rPr>
              <w:t>Prioritisation of specific items referred to intersessional meetings are given sufficient attention to discuss</w:t>
            </w:r>
          </w:p>
          <w:p w14:paraId="7FCC8730" w14:textId="77777777" w:rsidR="008459D2" w:rsidRPr="001A03A0" w:rsidRDefault="008459D2" w:rsidP="008459D2">
            <w:pPr>
              <w:spacing w:line="240" w:lineRule="auto"/>
              <w:rPr>
                <w:sz w:val="16"/>
                <w:szCs w:val="16"/>
                <w:lang w:val="en-AU"/>
              </w:rPr>
            </w:pPr>
          </w:p>
          <w:p w14:paraId="5AAF669D" w14:textId="15EC2890" w:rsidR="008459D2" w:rsidRPr="001A03A0" w:rsidRDefault="008459D2" w:rsidP="008459D2">
            <w:pPr>
              <w:spacing w:line="240" w:lineRule="auto"/>
              <w:rPr>
                <w:sz w:val="16"/>
                <w:szCs w:val="16"/>
                <w:lang w:val="en-AU"/>
              </w:rPr>
            </w:pPr>
          </w:p>
        </w:tc>
        <w:tc>
          <w:tcPr>
            <w:tcW w:w="710" w:type="dxa"/>
            <w:shd w:val="clear" w:color="auto" w:fill="auto"/>
            <w:tcMar>
              <w:left w:w="57" w:type="dxa"/>
              <w:right w:w="57" w:type="dxa"/>
            </w:tcMar>
            <w:vAlign w:val="center"/>
          </w:tcPr>
          <w:p w14:paraId="517DC3FE" w14:textId="77777777" w:rsidR="008459D2" w:rsidRPr="001A03A0" w:rsidRDefault="008459D2" w:rsidP="008459D2">
            <w:pPr>
              <w:spacing w:line="240" w:lineRule="auto"/>
              <w:jc w:val="center"/>
              <w:rPr>
                <w:sz w:val="16"/>
                <w:szCs w:val="16"/>
                <w:lang w:val="en-AU"/>
              </w:rPr>
            </w:pPr>
          </w:p>
        </w:tc>
        <w:tc>
          <w:tcPr>
            <w:tcW w:w="709" w:type="dxa"/>
            <w:tcBorders>
              <w:bottom w:val="single" w:sz="4" w:space="0" w:color="auto"/>
            </w:tcBorders>
            <w:shd w:val="clear" w:color="auto" w:fill="767171" w:themeFill="background2" w:themeFillShade="80"/>
            <w:tcMar>
              <w:left w:w="57" w:type="dxa"/>
              <w:right w:w="57" w:type="dxa"/>
            </w:tcMar>
            <w:vAlign w:val="center"/>
          </w:tcPr>
          <w:p w14:paraId="60D4CB4D" w14:textId="4BB667DE" w:rsidR="008459D2" w:rsidRPr="001A03A0" w:rsidRDefault="008459D2" w:rsidP="008459D2">
            <w:pPr>
              <w:spacing w:line="240" w:lineRule="auto"/>
              <w:jc w:val="center"/>
              <w:rPr>
                <w:sz w:val="16"/>
                <w:szCs w:val="16"/>
                <w:lang w:val="en-AU"/>
              </w:rPr>
            </w:pPr>
          </w:p>
        </w:tc>
        <w:tc>
          <w:tcPr>
            <w:tcW w:w="709" w:type="dxa"/>
            <w:tcBorders>
              <w:bottom w:val="single" w:sz="4" w:space="0" w:color="auto"/>
            </w:tcBorders>
            <w:shd w:val="clear" w:color="auto" w:fill="auto"/>
            <w:tcMar>
              <w:left w:w="57" w:type="dxa"/>
              <w:right w:w="57" w:type="dxa"/>
            </w:tcMar>
            <w:vAlign w:val="center"/>
          </w:tcPr>
          <w:p w14:paraId="5E88359E" w14:textId="4F519558" w:rsidR="008459D2" w:rsidRPr="001A03A0" w:rsidRDefault="008459D2" w:rsidP="008459D2">
            <w:pPr>
              <w:spacing w:line="240" w:lineRule="auto"/>
              <w:jc w:val="center"/>
              <w:rPr>
                <w:sz w:val="16"/>
                <w:szCs w:val="16"/>
                <w:lang w:val="en-AU"/>
              </w:rPr>
            </w:pPr>
          </w:p>
        </w:tc>
        <w:tc>
          <w:tcPr>
            <w:tcW w:w="709" w:type="dxa"/>
            <w:shd w:val="clear" w:color="auto" w:fill="auto"/>
            <w:tcMar>
              <w:left w:w="57" w:type="dxa"/>
              <w:right w:w="57" w:type="dxa"/>
            </w:tcMar>
            <w:vAlign w:val="center"/>
          </w:tcPr>
          <w:p w14:paraId="2A7DD6C6" w14:textId="77777777" w:rsidR="008459D2" w:rsidRPr="001A03A0" w:rsidRDefault="008459D2" w:rsidP="008459D2">
            <w:pPr>
              <w:spacing w:line="240" w:lineRule="auto"/>
              <w:jc w:val="center"/>
              <w:rPr>
                <w:sz w:val="16"/>
                <w:szCs w:val="16"/>
                <w:lang w:val="en-AU"/>
              </w:rPr>
            </w:pPr>
          </w:p>
        </w:tc>
        <w:tc>
          <w:tcPr>
            <w:tcW w:w="709" w:type="dxa"/>
            <w:shd w:val="clear" w:color="auto" w:fill="auto"/>
          </w:tcPr>
          <w:p w14:paraId="494DF4AB" w14:textId="77777777" w:rsidR="008459D2" w:rsidRPr="001A03A0" w:rsidRDefault="008459D2" w:rsidP="008459D2">
            <w:pPr>
              <w:spacing w:line="240" w:lineRule="auto"/>
              <w:rPr>
                <w:sz w:val="16"/>
                <w:szCs w:val="16"/>
                <w:lang w:val="en-AU"/>
              </w:rPr>
            </w:pPr>
          </w:p>
        </w:tc>
        <w:tc>
          <w:tcPr>
            <w:tcW w:w="850" w:type="dxa"/>
          </w:tcPr>
          <w:p w14:paraId="30D121AB" w14:textId="06F5B75E" w:rsidR="008459D2" w:rsidRPr="001A03A0" w:rsidRDefault="008459D2" w:rsidP="008459D2">
            <w:pPr>
              <w:spacing w:line="240" w:lineRule="auto"/>
              <w:rPr>
                <w:sz w:val="16"/>
                <w:szCs w:val="16"/>
                <w:lang w:val="en-AU"/>
              </w:rPr>
            </w:pPr>
            <w:del w:id="379" w:author="Author">
              <w:r w:rsidRPr="001A03A0" w:rsidDel="001A03A0">
                <w:rPr>
                  <w:sz w:val="16"/>
                  <w:szCs w:val="16"/>
                  <w:lang w:val="en-AU"/>
                </w:rPr>
                <w:delText xml:space="preserve">Metropolitan </w:delText>
              </w:r>
            </w:del>
            <w:r w:rsidRPr="001A03A0">
              <w:rPr>
                <w:sz w:val="16"/>
                <w:szCs w:val="16"/>
                <w:lang w:val="en-AU"/>
              </w:rPr>
              <w:t>Parties</w:t>
            </w:r>
          </w:p>
          <w:p w14:paraId="047586C7" w14:textId="77777777" w:rsidR="008459D2" w:rsidRPr="001A03A0" w:rsidRDefault="008459D2" w:rsidP="008459D2">
            <w:pPr>
              <w:spacing w:line="240" w:lineRule="auto"/>
              <w:rPr>
                <w:sz w:val="16"/>
                <w:szCs w:val="16"/>
                <w:lang w:val="en-AU"/>
              </w:rPr>
            </w:pPr>
          </w:p>
          <w:p w14:paraId="5C46B678" w14:textId="77777777" w:rsidR="008459D2" w:rsidRPr="001A03A0" w:rsidRDefault="008459D2" w:rsidP="008459D2">
            <w:pPr>
              <w:spacing w:line="240" w:lineRule="auto"/>
              <w:rPr>
                <w:sz w:val="16"/>
                <w:szCs w:val="16"/>
                <w:lang w:val="en-AU"/>
              </w:rPr>
            </w:pPr>
            <w:r w:rsidRPr="001A03A0">
              <w:rPr>
                <w:sz w:val="16"/>
                <w:szCs w:val="16"/>
                <w:lang w:val="en-AU"/>
              </w:rPr>
              <w:t>Development partners</w:t>
            </w:r>
          </w:p>
          <w:p w14:paraId="7DBA397F" w14:textId="77777777" w:rsidR="008459D2" w:rsidRPr="001A03A0" w:rsidRDefault="008459D2" w:rsidP="008459D2">
            <w:pPr>
              <w:spacing w:line="240" w:lineRule="auto"/>
              <w:rPr>
                <w:sz w:val="16"/>
                <w:szCs w:val="16"/>
                <w:lang w:val="en-AU"/>
              </w:rPr>
            </w:pPr>
          </w:p>
          <w:p w14:paraId="494EC1A5" w14:textId="77777777" w:rsidR="008459D2" w:rsidRPr="001A03A0" w:rsidRDefault="008459D2" w:rsidP="008459D2">
            <w:pPr>
              <w:spacing w:line="240" w:lineRule="auto"/>
              <w:rPr>
                <w:sz w:val="16"/>
                <w:szCs w:val="16"/>
                <w:lang w:val="en-AU"/>
              </w:rPr>
            </w:pPr>
            <w:r w:rsidRPr="001A03A0">
              <w:rPr>
                <w:sz w:val="16"/>
                <w:szCs w:val="16"/>
                <w:lang w:val="en-AU"/>
              </w:rPr>
              <w:t>CROP</w:t>
            </w:r>
          </w:p>
          <w:p w14:paraId="3CC5080A" w14:textId="77777777" w:rsidR="008459D2" w:rsidRPr="001A03A0" w:rsidRDefault="008459D2" w:rsidP="008459D2">
            <w:pPr>
              <w:spacing w:line="240" w:lineRule="auto"/>
              <w:rPr>
                <w:sz w:val="16"/>
                <w:szCs w:val="16"/>
                <w:lang w:val="en-AU"/>
              </w:rPr>
            </w:pPr>
          </w:p>
          <w:p w14:paraId="30D65E84" w14:textId="4F151348" w:rsidR="008459D2" w:rsidRPr="001A03A0" w:rsidRDefault="008459D2" w:rsidP="008459D2">
            <w:pPr>
              <w:spacing w:line="240" w:lineRule="auto"/>
              <w:rPr>
                <w:sz w:val="16"/>
                <w:szCs w:val="16"/>
                <w:lang w:val="en-AU"/>
              </w:rPr>
            </w:pPr>
          </w:p>
        </w:tc>
        <w:tc>
          <w:tcPr>
            <w:tcW w:w="709" w:type="dxa"/>
          </w:tcPr>
          <w:p w14:paraId="68AABAA3" w14:textId="38730F30" w:rsidR="008459D2" w:rsidRPr="001A03A0" w:rsidRDefault="008459D2" w:rsidP="008459D2">
            <w:pPr>
              <w:spacing w:line="240" w:lineRule="auto"/>
              <w:rPr>
                <w:sz w:val="16"/>
                <w:szCs w:val="16"/>
                <w:lang w:val="en-AU"/>
              </w:rPr>
            </w:pPr>
            <w:r w:rsidRPr="001A03A0">
              <w:rPr>
                <w:sz w:val="16"/>
                <w:szCs w:val="16"/>
                <w:lang w:val="en-AU"/>
              </w:rPr>
              <w:t>SPREP</w:t>
            </w:r>
          </w:p>
        </w:tc>
      </w:tr>
      <w:tr w:rsidR="001A03A0" w:rsidRPr="001A03A0" w14:paraId="37425922" w14:textId="79A2589A" w:rsidTr="00AC1D07">
        <w:tc>
          <w:tcPr>
            <w:tcW w:w="1611" w:type="dxa"/>
            <w:vMerge/>
          </w:tcPr>
          <w:p w14:paraId="4E1DBC37" w14:textId="77777777" w:rsidR="008459D2" w:rsidRPr="001A03A0" w:rsidRDefault="008459D2" w:rsidP="008459D2">
            <w:pPr>
              <w:spacing w:line="240" w:lineRule="auto"/>
              <w:rPr>
                <w:sz w:val="16"/>
                <w:szCs w:val="16"/>
                <w:lang w:val="en-AU"/>
              </w:rPr>
            </w:pPr>
          </w:p>
        </w:tc>
        <w:tc>
          <w:tcPr>
            <w:tcW w:w="3487" w:type="dxa"/>
            <w:shd w:val="clear" w:color="auto" w:fill="auto"/>
          </w:tcPr>
          <w:p w14:paraId="65CA7041" w14:textId="62B8EFE2" w:rsidR="008459D2" w:rsidRPr="006B095D" w:rsidRDefault="008459D2" w:rsidP="001A03A0">
            <w:pPr>
              <w:pStyle w:val="ListParagraph1"/>
              <w:framePr w:hSpace="0" w:wrap="auto" w:vAnchor="margin" w:xAlign="left" w:yAlign="inline"/>
              <w:numPr>
                <w:ilvl w:val="2"/>
                <w:numId w:val="17"/>
              </w:numPr>
              <w:suppressOverlap w:val="0"/>
              <w:rPr>
                <w:color w:val="auto"/>
                <w:sz w:val="16"/>
                <w:szCs w:val="16"/>
                <w:highlight w:val="yellow"/>
              </w:rPr>
            </w:pPr>
            <w:del w:id="380" w:author="Author">
              <w:r w:rsidRPr="006B095D" w:rsidDel="00853F9C">
                <w:rPr>
                  <w:color w:val="auto"/>
                  <w:sz w:val="16"/>
                  <w:szCs w:val="16"/>
                </w:rPr>
                <w:delText xml:space="preserve">Parties to convene at least 1 inter-sessional meeting to revisit and discuss specific items that cannot be discussed during COP meetings due to time </w:delText>
              </w:r>
              <w:commentRangeStart w:id="381"/>
              <w:r w:rsidRPr="006B095D" w:rsidDel="00853F9C">
                <w:rPr>
                  <w:color w:val="auto"/>
                  <w:sz w:val="16"/>
                  <w:szCs w:val="16"/>
                </w:rPr>
                <w:delText>allocation</w:delText>
              </w:r>
            </w:del>
            <w:ins w:id="382" w:author="Author">
              <w:r w:rsidR="00853F9C" w:rsidRPr="006B095D">
                <w:rPr>
                  <w:color w:val="auto"/>
                  <w:sz w:val="16"/>
                  <w:szCs w:val="16"/>
                </w:rPr>
                <w:t xml:space="preserve">Secure </w:t>
              </w:r>
              <w:commentRangeEnd w:id="381"/>
              <w:r w:rsidR="009C39D6">
                <w:rPr>
                  <w:rStyle w:val="CommentReference"/>
                  <w:rFonts w:eastAsia="Calibri" w:cs="Times New Roman"/>
                  <w:color w:val="auto"/>
                  <w:lang w:val="en-US"/>
                </w:rPr>
                <w:commentReference w:id="381"/>
              </w:r>
              <w:r w:rsidR="00853F9C" w:rsidRPr="006B095D">
                <w:rPr>
                  <w:color w:val="auto"/>
                  <w:sz w:val="16"/>
                  <w:szCs w:val="16"/>
                </w:rPr>
                <w:t>funding to convene at least 1 inter-sessional meeting between COPs to progress key items outside of meeting years</w:t>
              </w:r>
            </w:ins>
          </w:p>
        </w:tc>
        <w:tc>
          <w:tcPr>
            <w:tcW w:w="1140" w:type="dxa"/>
            <w:gridSpan w:val="2"/>
          </w:tcPr>
          <w:p w14:paraId="22E7185E" w14:textId="57BE1125" w:rsidR="008459D2" w:rsidRPr="001A03A0" w:rsidRDefault="008459D2" w:rsidP="008459D2">
            <w:pPr>
              <w:spacing w:line="240" w:lineRule="auto"/>
              <w:rPr>
                <w:sz w:val="16"/>
                <w:szCs w:val="16"/>
                <w:lang w:val="en-AU"/>
              </w:rPr>
            </w:pPr>
            <w:r w:rsidRPr="001A03A0">
              <w:rPr>
                <w:sz w:val="16"/>
                <w:szCs w:val="16"/>
                <w:lang w:val="en-AU"/>
              </w:rPr>
              <w:t>USD50-70K</w:t>
            </w:r>
          </w:p>
        </w:tc>
        <w:tc>
          <w:tcPr>
            <w:tcW w:w="1981" w:type="dxa"/>
            <w:vMerge/>
          </w:tcPr>
          <w:p w14:paraId="2ED17C97" w14:textId="72915F12" w:rsidR="008459D2" w:rsidRPr="001A03A0" w:rsidRDefault="008459D2" w:rsidP="008459D2">
            <w:pPr>
              <w:spacing w:line="240" w:lineRule="auto"/>
              <w:rPr>
                <w:sz w:val="16"/>
                <w:szCs w:val="16"/>
                <w:lang w:val="en-AU"/>
              </w:rPr>
            </w:pPr>
          </w:p>
        </w:tc>
        <w:tc>
          <w:tcPr>
            <w:tcW w:w="1844" w:type="dxa"/>
            <w:vMerge/>
          </w:tcPr>
          <w:p w14:paraId="22416B7F" w14:textId="1A1FAB68" w:rsidR="008459D2" w:rsidRPr="001A03A0" w:rsidRDefault="008459D2" w:rsidP="008459D2">
            <w:pPr>
              <w:spacing w:line="240" w:lineRule="auto"/>
              <w:rPr>
                <w:sz w:val="16"/>
                <w:szCs w:val="16"/>
                <w:lang w:val="en-AU"/>
              </w:rPr>
            </w:pPr>
          </w:p>
        </w:tc>
        <w:tc>
          <w:tcPr>
            <w:tcW w:w="710" w:type="dxa"/>
            <w:shd w:val="clear" w:color="auto" w:fill="767171" w:themeFill="background2" w:themeFillShade="80"/>
            <w:tcMar>
              <w:left w:w="57" w:type="dxa"/>
              <w:right w:w="57" w:type="dxa"/>
            </w:tcMar>
            <w:vAlign w:val="center"/>
          </w:tcPr>
          <w:p w14:paraId="0844F266" w14:textId="77777777" w:rsidR="008459D2" w:rsidRPr="001A03A0" w:rsidRDefault="008459D2" w:rsidP="008459D2">
            <w:pPr>
              <w:spacing w:line="240" w:lineRule="auto"/>
              <w:jc w:val="center"/>
              <w:rPr>
                <w:sz w:val="16"/>
                <w:szCs w:val="16"/>
                <w:lang w:val="en-AU"/>
              </w:rPr>
            </w:pPr>
          </w:p>
        </w:tc>
        <w:tc>
          <w:tcPr>
            <w:tcW w:w="709" w:type="dxa"/>
            <w:shd w:val="clear" w:color="auto" w:fill="767171" w:themeFill="background2" w:themeFillShade="80"/>
            <w:tcMar>
              <w:left w:w="57" w:type="dxa"/>
              <w:right w:w="57" w:type="dxa"/>
            </w:tcMar>
            <w:vAlign w:val="center"/>
          </w:tcPr>
          <w:p w14:paraId="5813F8E3" w14:textId="77777777" w:rsidR="008459D2" w:rsidRPr="001A03A0" w:rsidRDefault="008459D2" w:rsidP="008459D2">
            <w:pPr>
              <w:spacing w:line="240" w:lineRule="auto"/>
              <w:jc w:val="center"/>
              <w:rPr>
                <w:sz w:val="16"/>
                <w:szCs w:val="16"/>
                <w:lang w:val="en-AU"/>
              </w:rPr>
            </w:pPr>
          </w:p>
        </w:tc>
        <w:tc>
          <w:tcPr>
            <w:tcW w:w="709" w:type="dxa"/>
            <w:shd w:val="clear" w:color="auto" w:fill="FFFF00"/>
            <w:tcMar>
              <w:left w:w="57" w:type="dxa"/>
              <w:right w:w="57" w:type="dxa"/>
            </w:tcMar>
            <w:vAlign w:val="center"/>
          </w:tcPr>
          <w:p w14:paraId="11400165" w14:textId="77777777" w:rsidR="008459D2" w:rsidRPr="001A03A0" w:rsidRDefault="008459D2" w:rsidP="008459D2">
            <w:pPr>
              <w:spacing w:line="240" w:lineRule="auto"/>
              <w:jc w:val="center"/>
              <w:rPr>
                <w:sz w:val="16"/>
                <w:szCs w:val="16"/>
                <w:lang w:val="en-AU"/>
              </w:rPr>
            </w:pPr>
          </w:p>
        </w:tc>
        <w:tc>
          <w:tcPr>
            <w:tcW w:w="709" w:type="dxa"/>
            <w:shd w:val="clear" w:color="auto" w:fill="FFFF00"/>
            <w:tcMar>
              <w:left w:w="57" w:type="dxa"/>
              <w:right w:w="57" w:type="dxa"/>
            </w:tcMar>
            <w:vAlign w:val="center"/>
          </w:tcPr>
          <w:p w14:paraId="5F824CDE" w14:textId="77777777" w:rsidR="008459D2" w:rsidRPr="001A03A0" w:rsidRDefault="008459D2" w:rsidP="008459D2">
            <w:pPr>
              <w:spacing w:line="240" w:lineRule="auto"/>
              <w:jc w:val="center"/>
              <w:rPr>
                <w:sz w:val="16"/>
                <w:szCs w:val="16"/>
                <w:lang w:val="en-AU"/>
              </w:rPr>
            </w:pPr>
          </w:p>
        </w:tc>
        <w:tc>
          <w:tcPr>
            <w:tcW w:w="709" w:type="dxa"/>
            <w:shd w:val="clear" w:color="auto" w:fill="FFFF00"/>
          </w:tcPr>
          <w:p w14:paraId="1D9A4559" w14:textId="77777777" w:rsidR="008459D2" w:rsidRPr="001A03A0" w:rsidRDefault="008459D2" w:rsidP="008459D2">
            <w:pPr>
              <w:spacing w:line="240" w:lineRule="auto"/>
              <w:rPr>
                <w:sz w:val="16"/>
                <w:szCs w:val="16"/>
                <w:lang w:val="en-AU"/>
              </w:rPr>
            </w:pPr>
          </w:p>
        </w:tc>
        <w:tc>
          <w:tcPr>
            <w:tcW w:w="850" w:type="dxa"/>
          </w:tcPr>
          <w:p w14:paraId="1A920B4A" w14:textId="6C76915E" w:rsidR="008459D2" w:rsidRPr="001A03A0" w:rsidDel="00853F9C" w:rsidRDefault="008459D2" w:rsidP="008459D2">
            <w:pPr>
              <w:spacing w:line="240" w:lineRule="auto"/>
              <w:rPr>
                <w:del w:id="383" w:author="Author"/>
                <w:sz w:val="16"/>
                <w:szCs w:val="16"/>
                <w:lang w:val="en-AU"/>
              </w:rPr>
            </w:pPr>
            <w:del w:id="384" w:author="Author">
              <w:r w:rsidRPr="001A03A0" w:rsidDel="00853F9C">
                <w:rPr>
                  <w:sz w:val="16"/>
                  <w:szCs w:val="16"/>
                  <w:lang w:val="en-AU"/>
                </w:rPr>
                <w:delText xml:space="preserve">Parties </w:delText>
              </w:r>
            </w:del>
          </w:p>
          <w:p w14:paraId="69B5B968" w14:textId="1BB3BF02" w:rsidR="008459D2" w:rsidRPr="001A03A0" w:rsidDel="00853F9C" w:rsidRDefault="008459D2" w:rsidP="008459D2">
            <w:pPr>
              <w:spacing w:line="240" w:lineRule="auto"/>
              <w:rPr>
                <w:del w:id="385" w:author="Author"/>
                <w:sz w:val="16"/>
                <w:szCs w:val="16"/>
                <w:lang w:val="en-AU"/>
              </w:rPr>
            </w:pPr>
          </w:p>
          <w:p w14:paraId="632F74A1" w14:textId="536742C0" w:rsidR="008459D2" w:rsidRPr="001A03A0" w:rsidDel="00853F9C" w:rsidRDefault="008459D2" w:rsidP="008459D2">
            <w:pPr>
              <w:spacing w:line="240" w:lineRule="auto"/>
              <w:rPr>
                <w:del w:id="386" w:author="Author"/>
                <w:sz w:val="16"/>
                <w:szCs w:val="16"/>
                <w:lang w:val="en-AU"/>
              </w:rPr>
            </w:pPr>
            <w:del w:id="387" w:author="Author">
              <w:r w:rsidRPr="001A03A0" w:rsidDel="00853F9C">
                <w:rPr>
                  <w:sz w:val="16"/>
                  <w:szCs w:val="16"/>
                  <w:lang w:val="en-AU"/>
                </w:rPr>
                <w:delText>Observers</w:delText>
              </w:r>
            </w:del>
          </w:p>
          <w:p w14:paraId="5E0EC565" w14:textId="3B789A7D" w:rsidR="008459D2" w:rsidRPr="001A03A0" w:rsidDel="00853F9C" w:rsidRDefault="008459D2" w:rsidP="008459D2">
            <w:pPr>
              <w:spacing w:line="240" w:lineRule="auto"/>
              <w:rPr>
                <w:del w:id="388" w:author="Author"/>
                <w:sz w:val="16"/>
                <w:szCs w:val="16"/>
                <w:lang w:val="en-AU"/>
              </w:rPr>
            </w:pPr>
          </w:p>
          <w:p w14:paraId="05C5F9BB" w14:textId="46DF961F" w:rsidR="008459D2" w:rsidRPr="001A03A0" w:rsidDel="00853F9C" w:rsidRDefault="008459D2" w:rsidP="008459D2">
            <w:pPr>
              <w:spacing w:line="240" w:lineRule="auto"/>
              <w:rPr>
                <w:del w:id="389" w:author="Author"/>
                <w:sz w:val="16"/>
                <w:szCs w:val="16"/>
                <w:lang w:val="en-AU"/>
              </w:rPr>
            </w:pPr>
            <w:del w:id="390" w:author="Author">
              <w:r w:rsidRPr="001A03A0" w:rsidDel="00853F9C">
                <w:rPr>
                  <w:sz w:val="16"/>
                  <w:szCs w:val="16"/>
                  <w:lang w:val="en-AU"/>
                </w:rPr>
                <w:delText>SPREP</w:delText>
              </w:r>
            </w:del>
          </w:p>
          <w:p w14:paraId="7D7ADA1D" w14:textId="0A8EF5FC" w:rsidR="008459D2" w:rsidRPr="001A03A0" w:rsidDel="00853F9C" w:rsidRDefault="008459D2" w:rsidP="008459D2">
            <w:pPr>
              <w:spacing w:line="240" w:lineRule="auto"/>
              <w:rPr>
                <w:del w:id="391" w:author="Author"/>
                <w:sz w:val="16"/>
                <w:szCs w:val="16"/>
                <w:lang w:val="en-AU"/>
              </w:rPr>
            </w:pPr>
          </w:p>
          <w:p w14:paraId="611B7331" w14:textId="77777777" w:rsidR="008459D2" w:rsidRDefault="008459D2" w:rsidP="008459D2">
            <w:pPr>
              <w:spacing w:line="240" w:lineRule="auto"/>
              <w:rPr>
                <w:ins w:id="392" w:author="Author"/>
                <w:sz w:val="16"/>
                <w:szCs w:val="16"/>
                <w:lang w:val="en-AU"/>
              </w:rPr>
            </w:pPr>
            <w:del w:id="393" w:author="Author">
              <w:r w:rsidRPr="001A03A0" w:rsidDel="00853F9C">
                <w:rPr>
                  <w:sz w:val="16"/>
                  <w:szCs w:val="16"/>
                  <w:lang w:val="en-AU"/>
                </w:rPr>
                <w:delText>CROP</w:delText>
              </w:r>
            </w:del>
            <w:ins w:id="394" w:author="Author">
              <w:r w:rsidR="00853F9C">
                <w:rPr>
                  <w:sz w:val="16"/>
                  <w:szCs w:val="16"/>
                  <w:lang w:val="en-AU"/>
                </w:rPr>
                <w:t>SPREP Members</w:t>
              </w:r>
            </w:ins>
          </w:p>
          <w:p w14:paraId="15CECCD1" w14:textId="77777777" w:rsidR="00853F9C" w:rsidRDefault="00853F9C" w:rsidP="008459D2">
            <w:pPr>
              <w:spacing w:line="240" w:lineRule="auto"/>
              <w:rPr>
                <w:ins w:id="395" w:author="Author"/>
                <w:sz w:val="16"/>
                <w:szCs w:val="16"/>
                <w:lang w:val="en-AU"/>
              </w:rPr>
            </w:pPr>
          </w:p>
          <w:p w14:paraId="7029EBD3" w14:textId="3F9E7C14" w:rsidR="00853F9C" w:rsidRPr="001A03A0" w:rsidRDefault="00853F9C" w:rsidP="008459D2">
            <w:pPr>
              <w:spacing w:line="240" w:lineRule="auto"/>
              <w:rPr>
                <w:sz w:val="16"/>
                <w:szCs w:val="16"/>
                <w:lang w:val="en-AU"/>
              </w:rPr>
            </w:pPr>
            <w:ins w:id="396" w:author="Author">
              <w:r>
                <w:rPr>
                  <w:sz w:val="16"/>
                  <w:szCs w:val="16"/>
                  <w:lang w:val="en-AU"/>
                </w:rPr>
                <w:t>SPREP Partners</w:t>
              </w:r>
            </w:ins>
          </w:p>
        </w:tc>
        <w:tc>
          <w:tcPr>
            <w:tcW w:w="709" w:type="dxa"/>
          </w:tcPr>
          <w:p w14:paraId="11545580" w14:textId="77777777" w:rsidR="008459D2" w:rsidRPr="001A03A0" w:rsidRDefault="008459D2" w:rsidP="008459D2">
            <w:pPr>
              <w:spacing w:line="240" w:lineRule="auto"/>
              <w:rPr>
                <w:sz w:val="16"/>
                <w:szCs w:val="16"/>
                <w:lang w:val="en-AU"/>
              </w:rPr>
            </w:pPr>
            <w:r w:rsidRPr="001A03A0">
              <w:rPr>
                <w:sz w:val="16"/>
                <w:szCs w:val="16"/>
                <w:lang w:val="en-AU"/>
              </w:rPr>
              <w:t>SPREP</w:t>
            </w:r>
          </w:p>
          <w:p w14:paraId="7886D51D" w14:textId="77777777" w:rsidR="008459D2" w:rsidRPr="001A03A0" w:rsidRDefault="008459D2" w:rsidP="008459D2">
            <w:pPr>
              <w:spacing w:line="240" w:lineRule="auto"/>
              <w:rPr>
                <w:sz w:val="16"/>
                <w:szCs w:val="16"/>
                <w:lang w:val="en-AU"/>
              </w:rPr>
            </w:pPr>
          </w:p>
          <w:p w14:paraId="29BDF903" w14:textId="77777777" w:rsidR="008459D2" w:rsidRPr="001A03A0" w:rsidRDefault="008459D2" w:rsidP="008459D2">
            <w:pPr>
              <w:spacing w:line="240" w:lineRule="auto"/>
              <w:rPr>
                <w:sz w:val="16"/>
                <w:szCs w:val="16"/>
                <w:lang w:val="en-AU"/>
              </w:rPr>
            </w:pPr>
            <w:r w:rsidRPr="001A03A0">
              <w:rPr>
                <w:sz w:val="16"/>
                <w:szCs w:val="16"/>
                <w:lang w:val="en-AU"/>
              </w:rPr>
              <w:t>Parties</w:t>
            </w:r>
          </w:p>
          <w:p w14:paraId="33AFB723" w14:textId="77777777" w:rsidR="008459D2" w:rsidRPr="001A03A0" w:rsidRDefault="008459D2" w:rsidP="008459D2">
            <w:pPr>
              <w:spacing w:line="240" w:lineRule="auto"/>
              <w:rPr>
                <w:sz w:val="16"/>
                <w:szCs w:val="16"/>
                <w:lang w:val="en-AU"/>
              </w:rPr>
            </w:pPr>
          </w:p>
          <w:p w14:paraId="642DF4B1" w14:textId="007B55AB" w:rsidR="008459D2" w:rsidRPr="001A03A0" w:rsidRDefault="008459D2" w:rsidP="008459D2">
            <w:pPr>
              <w:spacing w:line="240" w:lineRule="auto"/>
              <w:rPr>
                <w:sz w:val="16"/>
                <w:szCs w:val="16"/>
                <w:lang w:val="en-AU"/>
              </w:rPr>
            </w:pPr>
            <w:r w:rsidRPr="001A03A0">
              <w:rPr>
                <w:sz w:val="16"/>
                <w:szCs w:val="16"/>
                <w:lang w:val="en-AU"/>
              </w:rPr>
              <w:t>Focal Points</w:t>
            </w:r>
          </w:p>
        </w:tc>
      </w:tr>
    </w:tbl>
    <w:p w14:paraId="7A2053D6" w14:textId="77777777" w:rsidR="00844E1E" w:rsidRDefault="00844E1E">
      <w:r>
        <w:br w:type="page"/>
      </w:r>
    </w:p>
    <w:p w14:paraId="1EA8E042" w14:textId="187C3FA9" w:rsidR="00745E36" w:rsidRDefault="00745E36" w:rsidP="006B095D">
      <w:pPr>
        <w:pStyle w:val="Heading2"/>
      </w:pPr>
      <w:ins w:id="397" w:author="Author">
        <w:r w:rsidRPr="00745E36">
          <w:lastRenderedPageBreak/>
          <w:t>Goal III: Strengthening Regional Seas</w:t>
        </w:r>
      </w:ins>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20" w:firstRow="1" w:lastRow="0" w:firstColumn="0" w:lastColumn="0" w:noHBand="0" w:noVBand="0"/>
      </w:tblPr>
      <w:tblGrid>
        <w:gridCol w:w="1612"/>
        <w:gridCol w:w="3350"/>
        <w:gridCol w:w="992"/>
        <w:gridCol w:w="2126"/>
        <w:gridCol w:w="1982"/>
        <w:gridCol w:w="711"/>
        <w:gridCol w:w="709"/>
        <w:gridCol w:w="709"/>
        <w:gridCol w:w="709"/>
        <w:gridCol w:w="709"/>
        <w:gridCol w:w="850"/>
        <w:gridCol w:w="709"/>
        <w:tblGridChange w:id="398">
          <w:tblGrid>
            <w:gridCol w:w="1029"/>
            <w:gridCol w:w="583"/>
            <w:gridCol w:w="1029"/>
            <w:gridCol w:w="2321"/>
            <w:gridCol w:w="992"/>
            <w:gridCol w:w="37"/>
            <w:gridCol w:w="992"/>
            <w:gridCol w:w="1097"/>
            <w:gridCol w:w="1029"/>
            <w:gridCol w:w="953"/>
            <w:gridCol w:w="711"/>
            <w:gridCol w:w="318"/>
            <w:gridCol w:w="391"/>
            <w:gridCol w:w="320"/>
            <w:gridCol w:w="389"/>
            <w:gridCol w:w="320"/>
            <w:gridCol w:w="389"/>
            <w:gridCol w:w="320"/>
            <w:gridCol w:w="389"/>
            <w:gridCol w:w="320"/>
            <w:gridCol w:w="530"/>
            <w:gridCol w:w="179"/>
            <w:gridCol w:w="530"/>
            <w:gridCol w:w="320"/>
            <w:gridCol w:w="709"/>
          </w:tblGrid>
        </w:tblGridChange>
      </w:tblGrid>
      <w:tr w:rsidR="00FC3824" w:rsidRPr="00FC3824" w:rsidDel="00745E36" w14:paraId="35592B30" w14:textId="77777777" w:rsidTr="00844E1E">
        <w:trPr>
          <w:del w:id="399" w:author="Author"/>
        </w:trPr>
        <w:tc>
          <w:tcPr>
            <w:tcW w:w="15168" w:type="dxa"/>
            <w:gridSpan w:val="12"/>
            <w:shd w:val="clear" w:color="auto" w:fill="FFC000" w:themeFill="accent4"/>
          </w:tcPr>
          <w:p w14:paraId="08D36BA3" w14:textId="084794F1" w:rsidR="00F16B33" w:rsidRPr="00FC3824" w:rsidDel="00745E36" w:rsidRDefault="00F16B33" w:rsidP="00F554C4">
            <w:pPr>
              <w:spacing w:line="240" w:lineRule="auto"/>
              <w:rPr>
                <w:del w:id="400" w:author="Author"/>
                <w:b/>
                <w:bCs/>
                <w:sz w:val="16"/>
                <w:szCs w:val="16"/>
                <w:lang w:val="en-AU"/>
              </w:rPr>
            </w:pPr>
            <w:del w:id="401" w:author="Author">
              <w:r w:rsidRPr="00FC3824" w:rsidDel="00745E36">
                <w:rPr>
                  <w:b/>
                  <w:bCs/>
                  <w:sz w:val="16"/>
                  <w:szCs w:val="16"/>
                  <w:lang w:val="en-AU"/>
                </w:rPr>
                <w:delText>Goal III: Strengthening Regional Seas</w:delText>
              </w:r>
            </w:del>
          </w:p>
        </w:tc>
      </w:tr>
      <w:tr w:rsidR="00FC3824" w:rsidRPr="00FC3824" w14:paraId="0DB914DB" w14:textId="77777777" w:rsidTr="00745E36">
        <w:trPr>
          <w:trHeight w:val="215"/>
          <w:tblHeader/>
        </w:trPr>
        <w:tc>
          <w:tcPr>
            <w:tcW w:w="1612" w:type="dxa"/>
            <w:tcBorders>
              <w:top w:val="single" w:sz="4" w:space="0" w:color="auto"/>
              <w:left w:val="single" w:sz="4" w:space="0" w:color="auto"/>
              <w:bottom w:val="nil"/>
              <w:right w:val="single" w:sz="4" w:space="0" w:color="auto"/>
            </w:tcBorders>
            <w:shd w:val="clear" w:color="auto" w:fill="D9E2F3" w:themeFill="accent5" w:themeFillTint="33"/>
          </w:tcPr>
          <w:p w14:paraId="65E36A95" w14:textId="77777777" w:rsidR="00745E36" w:rsidRPr="00FC3824" w:rsidRDefault="00745E36" w:rsidP="00F57DF8">
            <w:pPr>
              <w:spacing w:line="240" w:lineRule="auto"/>
              <w:rPr>
                <w:b/>
                <w:sz w:val="16"/>
                <w:szCs w:val="16"/>
                <w:lang w:val="en-AU"/>
              </w:rPr>
            </w:pPr>
            <w:bookmarkStart w:id="402" w:name="_Hlk181782368"/>
            <w:r w:rsidRPr="00FC3824">
              <w:rPr>
                <w:b/>
                <w:sz w:val="16"/>
                <w:szCs w:val="16"/>
                <w:lang w:val="en-AU"/>
              </w:rPr>
              <w:t>Strategic Action</w:t>
            </w:r>
          </w:p>
        </w:tc>
        <w:tc>
          <w:tcPr>
            <w:tcW w:w="3350" w:type="dxa"/>
            <w:tcBorders>
              <w:top w:val="single" w:sz="4" w:space="0" w:color="auto"/>
              <w:left w:val="single" w:sz="4" w:space="0" w:color="auto"/>
              <w:bottom w:val="nil"/>
              <w:right w:val="single" w:sz="4" w:space="0" w:color="auto"/>
            </w:tcBorders>
            <w:shd w:val="clear" w:color="auto" w:fill="D9E2F3" w:themeFill="accent5" w:themeFillTint="33"/>
          </w:tcPr>
          <w:p w14:paraId="607CB1EA" w14:textId="77777777" w:rsidR="00745E36" w:rsidRPr="00FC3824" w:rsidRDefault="00745E36" w:rsidP="00F57DF8">
            <w:pPr>
              <w:spacing w:line="240" w:lineRule="auto"/>
              <w:rPr>
                <w:b/>
                <w:sz w:val="16"/>
                <w:szCs w:val="16"/>
                <w:lang w:val="en-AU"/>
              </w:rPr>
            </w:pPr>
            <w:r w:rsidRPr="00FC3824">
              <w:rPr>
                <w:b/>
                <w:sz w:val="16"/>
                <w:szCs w:val="16"/>
                <w:lang w:val="en-AU"/>
              </w:rPr>
              <w:t>Activities</w:t>
            </w:r>
          </w:p>
        </w:tc>
        <w:tc>
          <w:tcPr>
            <w:tcW w:w="992" w:type="dxa"/>
            <w:tcBorders>
              <w:top w:val="single" w:sz="4" w:space="0" w:color="auto"/>
              <w:left w:val="single" w:sz="4" w:space="0" w:color="auto"/>
              <w:bottom w:val="nil"/>
              <w:right w:val="single" w:sz="4" w:space="0" w:color="auto"/>
            </w:tcBorders>
            <w:shd w:val="clear" w:color="auto" w:fill="D9E2F3" w:themeFill="accent5" w:themeFillTint="33"/>
          </w:tcPr>
          <w:p w14:paraId="2AC24B68" w14:textId="77777777" w:rsidR="00745E36" w:rsidRPr="00FC3824" w:rsidRDefault="00745E36" w:rsidP="00F57DF8">
            <w:pPr>
              <w:spacing w:line="240" w:lineRule="auto"/>
              <w:rPr>
                <w:b/>
                <w:sz w:val="16"/>
                <w:szCs w:val="16"/>
                <w:lang w:val="en-AU"/>
              </w:rPr>
            </w:pPr>
            <w:r w:rsidRPr="00FC3824">
              <w:rPr>
                <w:b/>
                <w:sz w:val="16"/>
                <w:szCs w:val="16"/>
                <w:lang w:val="en-AU"/>
              </w:rPr>
              <w:t xml:space="preserve">Budget &amp; </w:t>
            </w:r>
          </w:p>
          <w:p w14:paraId="7AD38FBF" w14:textId="77777777" w:rsidR="00745E36" w:rsidRPr="00FC3824" w:rsidRDefault="00745E36" w:rsidP="00F57DF8">
            <w:pPr>
              <w:spacing w:line="240" w:lineRule="auto"/>
              <w:rPr>
                <w:b/>
                <w:sz w:val="16"/>
                <w:szCs w:val="16"/>
                <w:lang w:val="en-AU"/>
              </w:rPr>
            </w:pPr>
            <w:r w:rsidRPr="00FC3824">
              <w:rPr>
                <w:b/>
                <w:sz w:val="16"/>
                <w:szCs w:val="16"/>
                <w:lang w:val="en-AU"/>
              </w:rPr>
              <w:t>Source</w:t>
            </w:r>
          </w:p>
        </w:tc>
        <w:tc>
          <w:tcPr>
            <w:tcW w:w="2126" w:type="dxa"/>
            <w:tcBorders>
              <w:top w:val="single" w:sz="4" w:space="0" w:color="auto"/>
              <w:left w:val="single" w:sz="4" w:space="0" w:color="auto"/>
              <w:bottom w:val="nil"/>
              <w:right w:val="single" w:sz="4" w:space="0" w:color="auto"/>
            </w:tcBorders>
            <w:shd w:val="clear" w:color="auto" w:fill="D9E2F3" w:themeFill="accent5" w:themeFillTint="33"/>
          </w:tcPr>
          <w:p w14:paraId="213E90B8" w14:textId="77777777" w:rsidR="00745E36" w:rsidRPr="00FC3824" w:rsidRDefault="00745E36" w:rsidP="00F57DF8">
            <w:pPr>
              <w:spacing w:line="240" w:lineRule="auto"/>
              <w:jc w:val="center"/>
              <w:rPr>
                <w:b/>
                <w:sz w:val="16"/>
                <w:szCs w:val="16"/>
                <w:lang w:val="en-AU"/>
              </w:rPr>
            </w:pPr>
            <w:r w:rsidRPr="00FC3824">
              <w:rPr>
                <w:b/>
                <w:sz w:val="16"/>
                <w:szCs w:val="16"/>
                <w:lang w:val="en-AU"/>
              </w:rPr>
              <w:t>Expected outcomes</w:t>
            </w:r>
          </w:p>
        </w:tc>
        <w:tc>
          <w:tcPr>
            <w:tcW w:w="1982" w:type="dxa"/>
            <w:tcBorders>
              <w:top w:val="single" w:sz="4" w:space="0" w:color="auto"/>
              <w:left w:val="single" w:sz="4" w:space="0" w:color="auto"/>
              <w:bottom w:val="nil"/>
              <w:right w:val="single" w:sz="4" w:space="0" w:color="auto"/>
            </w:tcBorders>
            <w:shd w:val="clear" w:color="auto" w:fill="D9E2F3" w:themeFill="accent5" w:themeFillTint="33"/>
          </w:tcPr>
          <w:p w14:paraId="78429FE8" w14:textId="77777777" w:rsidR="00745E36" w:rsidRPr="00FC3824" w:rsidRDefault="00745E36" w:rsidP="00F57DF8">
            <w:pPr>
              <w:spacing w:line="240" w:lineRule="auto"/>
              <w:jc w:val="center"/>
              <w:rPr>
                <w:b/>
                <w:sz w:val="16"/>
                <w:szCs w:val="16"/>
                <w:lang w:val="en-AU"/>
              </w:rPr>
            </w:pPr>
            <w:r w:rsidRPr="00FC3824">
              <w:rPr>
                <w:b/>
                <w:sz w:val="16"/>
                <w:szCs w:val="16"/>
                <w:lang w:val="en-AU"/>
              </w:rPr>
              <w:t>Impact created</w:t>
            </w:r>
          </w:p>
        </w:tc>
        <w:tc>
          <w:tcPr>
            <w:tcW w:w="711" w:type="dxa"/>
            <w:tcBorders>
              <w:top w:val="single" w:sz="4" w:space="0" w:color="auto"/>
              <w:left w:val="single" w:sz="4" w:space="0" w:color="auto"/>
              <w:bottom w:val="single" w:sz="4" w:space="0" w:color="auto"/>
              <w:right w:val="nil"/>
            </w:tcBorders>
            <w:shd w:val="clear" w:color="auto" w:fill="D9E2F3" w:themeFill="accent5" w:themeFillTint="33"/>
            <w:tcMar>
              <w:left w:w="57" w:type="dxa"/>
              <w:right w:w="57" w:type="dxa"/>
            </w:tcMar>
            <w:vAlign w:val="center"/>
          </w:tcPr>
          <w:p w14:paraId="2EFD88E9" w14:textId="77777777" w:rsidR="00745E36" w:rsidRPr="00FC3824" w:rsidRDefault="00745E36" w:rsidP="00F57DF8">
            <w:pPr>
              <w:spacing w:line="240" w:lineRule="auto"/>
              <w:jc w:val="center"/>
              <w:rPr>
                <w:b/>
                <w:sz w:val="16"/>
                <w:szCs w:val="16"/>
                <w:lang w:val="en-AU"/>
              </w:rPr>
            </w:pPr>
            <w:r w:rsidRPr="00FC3824">
              <w:rPr>
                <w:b/>
                <w:sz w:val="16"/>
                <w:szCs w:val="16"/>
                <w:lang w:val="en-AU"/>
              </w:rPr>
              <w:t>Timeline</w:t>
            </w:r>
          </w:p>
        </w:tc>
        <w:tc>
          <w:tcPr>
            <w:tcW w:w="709" w:type="dxa"/>
            <w:tcBorders>
              <w:top w:val="single" w:sz="4" w:space="0" w:color="auto"/>
              <w:left w:val="nil"/>
              <w:bottom w:val="single" w:sz="4" w:space="0" w:color="auto"/>
              <w:right w:val="nil"/>
            </w:tcBorders>
            <w:shd w:val="clear" w:color="auto" w:fill="D9E2F3" w:themeFill="accent5" w:themeFillTint="33"/>
            <w:vAlign w:val="center"/>
          </w:tcPr>
          <w:p w14:paraId="4F7A0F69" w14:textId="77777777" w:rsidR="00745E36" w:rsidRPr="00FC3824" w:rsidRDefault="00745E36" w:rsidP="00F57DF8">
            <w:pPr>
              <w:spacing w:line="240" w:lineRule="auto"/>
              <w:jc w:val="center"/>
              <w:rPr>
                <w:b/>
                <w:sz w:val="16"/>
                <w:szCs w:val="16"/>
                <w:lang w:val="en-AU"/>
              </w:rPr>
            </w:pPr>
          </w:p>
        </w:tc>
        <w:tc>
          <w:tcPr>
            <w:tcW w:w="709" w:type="dxa"/>
            <w:tcBorders>
              <w:top w:val="single" w:sz="4" w:space="0" w:color="auto"/>
              <w:left w:val="nil"/>
              <w:bottom w:val="single" w:sz="4" w:space="0" w:color="auto"/>
              <w:right w:val="nil"/>
            </w:tcBorders>
            <w:shd w:val="clear" w:color="auto" w:fill="D9E2F3" w:themeFill="accent5" w:themeFillTint="33"/>
            <w:vAlign w:val="center"/>
          </w:tcPr>
          <w:p w14:paraId="18AE14E6" w14:textId="77777777" w:rsidR="00745E36" w:rsidRPr="00FC3824" w:rsidRDefault="00745E36" w:rsidP="00F57DF8">
            <w:pPr>
              <w:spacing w:line="240" w:lineRule="auto"/>
              <w:jc w:val="center"/>
              <w:rPr>
                <w:b/>
                <w:sz w:val="16"/>
                <w:szCs w:val="16"/>
                <w:lang w:val="en-AU"/>
              </w:rPr>
            </w:pPr>
          </w:p>
        </w:tc>
        <w:tc>
          <w:tcPr>
            <w:tcW w:w="709" w:type="dxa"/>
            <w:tcBorders>
              <w:top w:val="single" w:sz="4" w:space="0" w:color="auto"/>
              <w:left w:val="nil"/>
              <w:bottom w:val="single" w:sz="4" w:space="0" w:color="auto"/>
              <w:right w:val="nil"/>
            </w:tcBorders>
            <w:shd w:val="clear" w:color="auto" w:fill="D9E2F3" w:themeFill="accent5" w:themeFillTint="33"/>
            <w:vAlign w:val="center"/>
          </w:tcPr>
          <w:p w14:paraId="696488A7" w14:textId="77777777" w:rsidR="00745E36" w:rsidRPr="00FC3824" w:rsidRDefault="00745E36" w:rsidP="00F57DF8">
            <w:pPr>
              <w:spacing w:line="240" w:lineRule="auto"/>
              <w:jc w:val="center"/>
              <w:rPr>
                <w:b/>
                <w:sz w:val="16"/>
                <w:szCs w:val="16"/>
                <w:lang w:val="en-AU"/>
              </w:rPr>
            </w:pPr>
          </w:p>
        </w:tc>
        <w:tc>
          <w:tcPr>
            <w:tcW w:w="709" w:type="dxa"/>
            <w:tcBorders>
              <w:top w:val="single" w:sz="4" w:space="0" w:color="auto"/>
              <w:left w:val="nil"/>
              <w:bottom w:val="single" w:sz="4" w:space="0" w:color="auto"/>
              <w:right w:val="single" w:sz="4" w:space="0" w:color="auto"/>
            </w:tcBorders>
            <w:shd w:val="clear" w:color="auto" w:fill="D9E2F3" w:themeFill="accent5" w:themeFillTint="33"/>
            <w:vAlign w:val="center"/>
          </w:tcPr>
          <w:p w14:paraId="50DB6B59" w14:textId="77777777" w:rsidR="00745E36" w:rsidRPr="00FC3824" w:rsidRDefault="00745E36" w:rsidP="00F57DF8">
            <w:pPr>
              <w:spacing w:line="240" w:lineRule="auto"/>
              <w:jc w:val="center"/>
              <w:rPr>
                <w:b/>
                <w:sz w:val="16"/>
                <w:szCs w:val="16"/>
                <w:lang w:val="en-AU"/>
              </w:rPr>
            </w:pPr>
          </w:p>
        </w:tc>
        <w:tc>
          <w:tcPr>
            <w:tcW w:w="850" w:type="dxa"/>
            <w:tcBorders>
              <w:top w:val="single" w:sz="4" w:space="0" w:color="auto"/>
              <w:left w:val="single" w:sz="4" w:space="0" w:color="auto"/>
              <w:bottom w:val="nil"/>
              <w:right w:val="single" w:sz="4" w:space="0" w:color="auto"/>
            </w:tcBorders>
            <w:shd w:val="clear" w:color="auto" w:fill="D9E2F3" w:themeFill="accent5" w:themeFillTint="33"/>
          </w:tcPr>
          <w:p w14:paraId="0CB218C4" w14:textId="77777777" w:rsidR="00745E36" w:rsidRPr="00FC3824" w:rsidRDefault="00745E36" w:rsidP="00F57DF8">
            <w:pPr>
              <w:spacing w:line="240" w:lineRule="auto"/>
              <w:jc w:val="center"/>
              <w:rPr>
                <w:b/>
                <w:sz w:val="16"/>
                <w:szCs w:val="16"/>
                <w:lang w:val="en-AU"/>
              </w:rPr>
            </w:pPr>
            <w:r w:rsidRPr="00FC3824">
              <w:rPr>
                <w:b/>
                <w:sz w:val="16"/>
                <w:szCs w:val="16"/>
                <w:lang w:val="en-AU"/>
              </w:rPr>
              <w:t xml:space="preserve">Potential </w:t>
            </w:r>
          </w:p>
          <w:p w14:paraId="276CCC1B" w14:textId="77777777" w:rsidR="00745E36" w:rsidRPr="00FC3824" w:rsidRDefault="00745E36" w:rsidP="00F57DF8">
            <w:pPr>
              <w:spacing w:line="240" w:lineRule="auto"/>
              <w:jc w:val="center"/>
              <w:rPr>
                <w:b/>
                <w:sz w:val="16"/>
                <w:szCs w:val="16"/>
                <w:lang w:val="en-AU"/>
              </w:rPr>
            </w:pPr>
            <w:r w:rsidRPr="00FC3824">
              <w:rPr>
                <w:b/>
                <w:sz w:val="16"/>
                <w:szCs w:val="16"/>
                <w:lang w:val="en-AU"/>
              </w:rPr>
              <w:t>Partners</w:t>
            </w:r>
          </w:p>
        </w:tc>
        <w:tc>
          <w:tcPr>
            <w:tcW w:w="709" w:type="dxa"/>
            <w:tcBorders>
              <w:top w:val="single" w:sz="4" w:space="0" w:color="auto"/>
              <w:left w:val="single" w:sz="4" w:space="0" w:color="auto"/>
              <w:bottom w:val="nil"/>
              <w:right w:val="single" w:sz="4" w:space="0" w:color="auto"/>
            </w:tcBorders>
            <w:shd w:val="clear" w:color="auto" w:fill="D9E2F3" w:themeFill="accent5" w:themeFillTint="33"/>
          </w:tcPr>
          <w:p w14:paraId="13DEE46E" w14:textId="77777777" w:rsidR="00745E36" w:rsidRPr="00FC3824" w:rsidRDefault="00745E36" w:rsidP="00F57DF8">
            <w:pPr>
              <w:spacing w:line="240" w:lineRule="auto"/>
              <w:jc w:val="center"/>
              <w:rPr>
                <w:b/>
                <w:sz w:val="16"/>
                <w:szCs w:val="16"/>
                <w:lang w:val="en-AU"/>
              </w:rPr>
            </w:pPr>
            <w:r w:rsidRPr="00FC3824">
              <w:rPr>
                <w:b/>
                <w:sz w:val="16"/>
                <w:szCs w:val="16"/>
                <w:lang w:val="en-AU"/>
              </w:rPr>
              <w:t xml:space="preserve">Lead </w:t>
            </w:r>
          </w:p>
          <w:p w14:paraId="68EE0169" w14:textId="77777777" w:rsidR="00745E36" w:rsidRPr="00FC3824" w:rsidRDefault="00745E36" w:rsidP="00F57DF8">
            <w:pPr>
              <w:spacing w:line="240" w:lineRule="auto"/>
              <w:jc w:val="center"/>
              <w:rPr>
                <w:b/>
                <w:sz w:val="16"/>
                <w:szCs w:val="16"/>
                <w:lang w:val="en-AU"/>
              </w:rPr>
            </w:pPr>
            <w:r w:rsidRPr="00FC3824">
              <w:rPr>
                <w:b/>
                <w:sz w:val="16"/>
                <w:szCs w:val="16"/>
                <w:lang w:val="en-AU"/>
              </w:rPr>
              <w:t>Agency</w:t>
            </w:r>
          </w:p>
        </w:tc>
      </w:tr>
      <w:tr w:rsidR="00FC3824" w:rsidRPr="00FC3824" w14:paraId="1DFF6A9A" w14:textId="77777777" w:rsidTr="00745E36">
        <w:trPr>
          <w:trHeight w:val="20"/>
          <w:tblHeader/>
        </w:trPr>
        <w:tc>
          <w:tcPr>
            <w:tcW w:w="1612" w:type="dxa"/>
            <w:tcBorders>
              <w:top w:val="nil"/>
              <w:left w:val="single" w:sz="4" w:space="0" w:color="auto"/>
              <w:bottom w:val="single" w:sz="4" w:space="0" w:color="auto"/>
              <w:right w:val="single" w:sz="4" w:space="0" w:color="auto"/>
            </w:tcBorders>
            <w:shd w:val="clear" w:color="auto" w:fill="D9E2F3" w:themeFill="accent5" w:themeFillTint="33"/>
          </w:tcPr>
          <w:p w14:paraId="1061C4C4" w14:textId="77777777" w:rsidR="00745E36" w:rsidRPr="00FC3824" w:rsidRDefault="00745E36" w:rsidP="00F57DF8">
            <w:pPr>
              <w:spacing w:line="240" w:lineRule="auto"/>
              <w:rPr>
                <w:b/>
                <w:sz w:val="16"/>
                <w:szCs w:val="16"/>
                <w:lang w:val="en-AU"/>
              </w:rPr>
            </w:pPr>
          </w:p>
        </w:tc>
        <w:tc>
          <w:tcPr>
            <w:tcW w:w="3350" w:type="dxa"/>
            <w:tcBorders>
              <w:top w:val="nil"/>
              <w:left w:val="single" w:sz="4" w:space="0" w:color="auto"/>
              <w:bottom w:val="single" w:sz="4" w:space="0" w:color="auto"/>
              <w:right w:val="single" w:sz="4" w:space="0" w:color="auto"/>
            </w:tcBorders>
            <w:shd w:val="clear" w:color="auto" w:fill="D9E2F3" w:themeFill="accent5" w:themeFillTint="33"/>
          </w:tcPr>
          <w:p w14:paraId="11C65751" w14:textId="77777777" w:rsidR="00745E36" w:rsidRPr="00FC3824" w:rsidRDefault="00745E36" w:rsidP="00F57DF8">
            <w:pPr>
              <w:spacing w:line="240" w:lineRule="auto"/>
              <w:rPr>
                <w:b/>
                <w:sz w:val="16"/>
                <w:szCs w:val="16"/>
                <w:lang w:val="en-AU"/>
              </w:rPr>
            </w:pPr>
          </w:p>
        </w:tc>
        <w:tc>
          <w:tcPr>
            <w:tcW w:w="992" w:type="dxa"/>
            <w:tcBorders>
              <w:top w:val="nil"/>
              <w:left w:val="single" w:sz="4" w:space="0" w:color="auto"/>
              <w:bottom w:val="single" w:sz="4" w:space="0" w:color="auto"/>
              <w:right w:val="single" w:sz="4" w:space="0" w:color="auto"/>
            </w:tcBorders>
            <w:shd w:val="clear" w:color="auto" w:fill="D9E2F3" w:themeFill="accent5" w:themeFillTint="33"/>
          </w:tcPr>
          <w:p w14:paraId="0110762D" w14:textId="77777777" w:rsidR="00745E36" w:rsidRPr="00FC3824" w:rsidRDefault="00745E36" w:rsidP="00F57DF8">
            <w:pPr>
              <w:spacing w:line="240" w:lineRule="auto"/>
              <w:rPr>
                <w:b/>
                <w:sz w:val="16"/>
                <w:szCs w:val="16"/>
                <w:lang w:val="en-AU"/>
              </w:rPr>
            </w:pPr>
          </w:p>
        </w:tc>
        <w:tc>
          <w:tcPr>
            <w:tcW w:w="2126" w:type="dxa"/>
            <w:tcBorders>
              <w:top w:val="nil"/>
              <w:left w:val="single" w:sz="4" w:space="0" w:color="auto"/>
              <w:bottom w:val="single" w:sz="4" w:space="0" w:color="auto"/>
              <w:right w:val="single" w:sz="4" w:space="0" w:color="auto"/>
            </w:tcBorders>
            <w:shd w:val="clear" w:color="auto" w:fill="D9E2F3" w:themeFill="accent5" w:themeFillTint="33"/>
          </w:tcPr>
          <w:p w14:paraId="6F925537" w14:textId="77777777" w:rsidR="00745E36" w:rsidRPr="00FC3824" w:rsidRDefault="00745E36" w:rsidP="00F57DF8">
            <w:pPr>
              <w:spacing w:line="240" w:lineRule="auto"/>
              <w:rPr>
                <w:b/>
                <w:sz w:val="16"/>
                <w:szCs w:val="16"/>
                <w:lang w:val="en-AU"/>
              </w:rPr>
            </w:pPr>
          </w:p>
        </w:tc>
        <w:tc>
          <w:tcPr>
            <w:tcW w:w="1982" w:type="dxa"/>
            <w:tcBorders>
              <w:top w:val="nil"/>
              <w:left w:val="single" w:sz="4" w:space="0" w:color="auto"/>
              <w:bottom w:val="single" w:sz="4" w:space="0" w:color="auto"/>
              <w:right w:val="single" w:sz="4" w:space="0" w:color="auto"/>
            </w:tcBorders>
            <w:shd w:val="clear" w:color="auto" w:fill="D9E2F3" w:themeFill="accent5" w:themeFillTint="33"/>
          </w:tcPr>
          <w:p w14:paraId="5BDC1A03" w14:textId="77777777" w:rsidR="00745E36" w:rsidRPr="00FC3824" w:rsidRDefault="00745E36" w:rsidP="00F57DF8">
            <w:pPr>
              <w:spacing w:line="240" w:lineRule="auto"/>
              <w:rPr>
                <w:b/>
                <w:sz w:val="16"/>
                <w:szCs w:val="16"/>
                <w:lang w:val="en-AU"/>
              </w:rPr>
            </w:pPr>
          </w:p>
        </w:tc>
        <w:tc>
          <w:tcPr>
            <w:tcW w:w="711" w:type="dxa"/>
            <w:tcBorders>
              <w:top w:val="single" w:sz="4" w:space="0" w:color="auto"/>
              <w:left w:val="single" w:sz="4" w:space="0" w:color="auto"/>
              <w:bottom w:val="single" w:sz="4" w:space="0" w:color="auto"/>
              <w:right w:val="single" w:sz="4" w:space="0" w:color="auto"/>
            </w:tcBorders>
            <w:shd w:val="clear" w:color="auto" w:fill="D9E2F3" w:themeFill="accent5" w:themeFillTint="33"/>
            <w:tcMar>
              <w:left w:w="57" w:type="dxa"/>
              <w:right w:w="57" w:type="dxa"/>
            </w:tcMar>
            <w:vAlign w:val="center"/>
          </w:tcPr>
          <w:p w14:paraId="25DED436" w14:textId="77777777" w:rsidR="00745E36" w:rsidRPr="00FC3824" w:rsidRDefault="00745E36" w:rsidP="00F57DF8">
            <w:pPr>
              <w:spacing w:line="240" w:lineRule="auto"/>
              <w:jc w:val="center"/>
              <w:rPr>
                <w:b/>
                <w:sz w:val="16"/>
                <w:szCs w:val="16"/>
                <w:lang w:val="en-AU"/>
              </w:rPr>
            </w:pPr>
            <w:r w:rsidRPr="00FC3824">
              <w:rPr>
                <w:b/>
                <w:sz w:val="16"/>
                <w:szCs w:val="16"/>
                <w:lang w:val="en-AU"/>
              </w:rPr>
              <w:t>COP19</w:t>
            </w:r>
          </w:p>
          <w:p w14:paraId="707FDD67" w14:textId="77777777" w:rsidR="00745E36" w:rsidRPr="00FC3824" w:rsidRDefault="00745E36" w:rsidP="00F57DF8">
            <w:pPr>
              <w:spacing w:line="240" w:lineRule="auto"/>
              <w:jc w:val="center"/>
              <w:rPr>
                <w:b/>
                <w:sz w:val="16"/>
                <w:szCs w:val="16"/>
                <w:lang w:val="en-AU"/>
              </w:rPr>
            </w:pPr>
            <w:r w:rsidRPr="00FC3824">
              <w:rPr>
                <w:b/>
                <w:sz w:val="16"/>
                <w:szCs w:val="16"/>
                <w:lang w:val="en-AU"/>
              </w:rPr>
              <w:t>(2027)</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tcMar>
              <w:left w:w="57" w:type="dxa"/>
              <w:right w:w="57" w:type="dxa"/>
            </w:tcMar>
            <w:vAlign w:val="center"/>
          </w:tcPr>
          <w:p w14:paraId="745DA4B0" w14:textId="77777777" w:rsidR="00745E36" w:rsidRPr="00FC3824" w:rsidRDefault="00745E36" w:rsidP="00F57DF8">
            <w:pPr>
              <w:spacing w:line="240" w:lineRule="auto"/>
              <w:jc w:val="center"/>
              <w:rPr>
                <w:b/>
                <w:sz w:val="16"/>
                <w:szCs w:val="16"/>
                <w:lang w:val="en-AU"/>
              </w:rPr>
            </w:pPr>
            <w:r w:rsidRPr="00FC3824">
              <w:rPr>
                <w:b/>
                <w:sz w:val="16"/>
                <w:szCs w:val="16"/>
                <w:lang w:val="en-AU"/>
              </w:rPr>
              <w:t>COP20</w:t>
            </w:r>
          </w:p>
          <w:p w14:paraId="4783DFE9" w14:textId="77777777" w:rsidR="00745E36" w:rsidRPr="00FC3824" w:rsidRDefault="00745E36" w:rsidP="00F57DF8">
            <w:pPr>
              <w:spacing w:line="240" w:lineRule="auto"/>
              <w:jc w:val="center"/>
              <w:rPr>
                <w:b/>
                <w:sz w:val="16"/>
                <w:szCs w:val="16"/>
                <w:lang w:val="en-AU"/>
              </w:rPr>
            </w:pPr>
            <w:r w:rsidRPr="00FC3824">
              <w:rPr>
                <w:b/>
                <w:sz w:val="16"/>
                <w:szCs w:val="16"/>
                <w:lang w:val="en-AU"/>
              </w:rPr>
              <w:t>(2029)</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tcMar>
              <w:left w:w="57" w:type="dxa"/>
              <w:right w:w="57" w:type="dxa"/>
            </w:tcMar>
            <w:vAlign w:val="center"/>
          </w:tcPr>
          <w:p w14:paraId="2931BDBF" w14:textId="77777777" w:rsidR="00745E36" w:rsidRPr="00FC3824" w:rsidRDefault="00745E36" w:rsidP="00F57DF8">
            <w:pPr>
              <w:spacing w:line="240" w:lineRule="auto"/>
              <w:jc w:val="center"/>
              <w:rPr>
                <w:b/>
                <w:sz w:val="16"/>
                <w:szCs w:val="16"/>
                <w:lang w:val="en-AU"/>
              </w:rPr>
            </w:pPr>
            <w:r w:rsidRPr="00FC3824">
              <w:rPr>
                <w:b/>
                <w:sz w:val="16"/>
                <w:szCs w:val="16"/>
                <w:lang w:val="en-AU"/>
              </w:rPr>
              <w:t>COP21</w:t>
            </w:r>
          </w:p>
          <w:p w14:paraId="74490287" w14:textId="77777777" w:rsidR="00745E36" w:rsidRPr="00FC3824" w:rsidRDefault="00745E36" w:rsidP="00F57DF8">
            <w:pPr>
              <w:spacing w:line="240" w:lineRule="auto"/>
              <w:jc w:val="center"/>
              <w:rPr>
                <w:b/>
                <w:sz w:val="16"/>
                <w:szCs w:val="16"/>
                <w:lang w:val="en-AU"/>
              </w:rPr>
            </w:pPr>
            <w:r w:rsidRPr="00FC3824">
              <w:rPr>
                <w:b/>
                <w:sz w:val="16"/>
                <w:szCs w:val="16"/>
                <w:lang w:val="en-AU"/>
              </w:rPr>
              <w:t>(2031)</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tcMar>
              <w:left w:w="57" w:type="dxa"/>
              <w:right w:w="57" w:type="dxa"/>
            </w:tcMar>
            <w:vAlign w:val="center"/>
          </w:tcPr>
          <w:p w14:paraId="2FF2F373" w14:textId="77777777" w:rsidR="00745E36" w:rsidRPr="00FC3824" w:rsidRDefault="00745E36" w:rsidP="00F57DF8">
            <w:pPr>
              <w:spacing w:line="240" w:lineRule="auto"/>
              <w:jc w:val="center"/>
              <w:rPr>
                <w:b/>
                <w:sz w:val="16"/>
                <w:szCs w:val="16"/>
                <w:lang w:val="en-AU"/>
              </w:rPr>
            </w:pPr>
            <w:r w:rsidRPr="00FC3824">
              <w:rPr>
                <w:b/>
                <w:sz w:val="16"/>
                <w:szCs w:val="16"/>
                <w:lang w:val="en-AU"/>
              </w:rPr>
              <w:t>COP22</w:t>
            </w:r>
          </w:p>
          <w:p w14:paraId="167246BD" w14:textId="77777777" w:rsidR="00745E36" w:rsidRPr="00FC3824" w:rsidRDefault="00745E36" w:rsidP="00F57DF8">
            <w:pPr>
              <w:spacing w:line="240" w:lineRule="auto"/>
              <w:jc w:val="center"/>
              <w:rPr>
                <w:b/>
                <w:sz w:val="16"/>
                <w:szCs w:val="16"/>
                <w:lang w:val="en-AU"/>
              </w:rPr>
            </w:pPr>
            <w:r w:rsidRPr="00FC3824">
              <w:rPr>
                <w:b/>
                <w:sz w:val="16"/>
                <w:szCs w:val="16"/>
                <w:lang w:val="en-AU"/>
              </w:rPr>
              <w:t>(2033)</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391090D6" w14:textId="77777777" w:rsidR="00745E36" w:rsidRPr="00FC3824" w:rsidRDefault="00745E36" w:rsidP="00F57DF8">
            <w:pPr>
              <w:spacing w:line="240" w:lineRule="auto"/>
              <w:jc w:val="center"/>
              <w:rPr>
                <w:b/>
                <w:sz w:val="16"/>
                <w:szCs w:val="16"/>
                <w:lang w:val="en-AU"/>
              </w:rPr>
            </w:pPr>
            <w:r w:rsidRPr="00FC3824">
              <w:rPr>
                <w:b/>
                <w:sz w:val="16"/>
                <w:szCs w:val="16"/>
                <w:lang w:val="en-AU"/>
              </w:rPr>
              <w:t>COP23</w:t>
            </w:r>
          </w:p>
          <w:p w14:paraId="4B9122DB" w14:textId="77777777" w:rsidR="00745E36" w:rsidRPr="00FC3824" w:rsidRDefault="00745E36" w:rsidP="00F57DF8">
            <w:pPr>
              <w:spacing w:line="240" w:lineRule="auto"/>
              <w:jc w:val="center"/>
              <w:rPr>
                <w:b/>
                <w:sz w:val="16"/>
                <w:szCs w:val="16"/>
                <w:lang w:val="en-AU"/>
              </w:rPr>
            </w:pPr>
            <w:r w:rsidRPr="00FC3824">
              <w:rPr>
                <w:b/>
                <w:sz w:val="16"/>
                <w:szCs w:val="16"/>
                <w:lang w:val="en-AU"/>
              </w:rPr>
              <w:t>(2035)</w:t>
            </w:r>
          </w:p>
        </w:tc>
        <w:tc>
          <w:tcPr>
            <w:tcW w:w="850" w:type="dxa"/>
            <w:tcBorders>
              <w:top w:val="nil"/>
              <w:left w:val="single" w:sz="4" w:space="0" w:color="auto"/>
              <w:bottom w:val="single" w:sz="4" w:space="0" w:color="auto"/>
              <w:right w:val="single" w:sz="4" w:space="0" w:color="auto"/>
            </w:tcBorders>
            <w:shd w:val="clear" w:color="auto" w:fill="D9E2F3" w:themeFill="accent5" w:themeFillTint="33"/>
          </w:tcPr>
          <w:p w14:paraId="19F2FF7B" w14:textId="77777777" w:rsidR="00745E36" w:rsidRPr="00FC3824" w:rsidRDefault="00745E36" w:rsidP="00F57DF8">
            <w:pPr>
              <w:spacing w:line="240" w:lineRule="auto"/>
              <w:jc w:val="center"/>
              <w:rPr>
                <w:b/>
                <w:sz w:val="16"/>
                <w:szCs w:val="16"/>
                <w:lang w:val="en-AU"/>
              </w:rPr>
            </w:pPr>
          </w:p>
        </w:tc>
        <w:tc>
          <w:tcPr>
            <w:tcW w:w="709" w:type="dxa"/>
            <w:tcBorders>
              <w:top w:val="nil"/>
              <w:left w:val="single" w:sz="4" w:space="0" w:color="auto"/>
              <w:bottom w:val="single" w:sz="4" w:space="0" w:color="auto"/>
              <w:right w:val="single" w:sz="4" w:space="0" w:color="auto"/>
            </w:tcBorders>
            <w:shd w:val="clear" w:color="auto" w:fill="D9E2F3" w:themeFill="accent5" w:themeFillTint="33"/>
          </w:tcPr>
          <w:p w14:paraId="1A3FD5F2" w14:textId="77777777" w:rsidR="00745E36" w:rsidRPr="00FC3824" w:rsidRDefault="00745E36" w:rsidP="00F57DF8">
            <w:pPr>
              <w:spacing w:line="240" w:lineRule="auto"/>
              <w:jc w:val="center"/>
              <w:rPr>
                <w:b/>
                <w:sz w:val="16"/>
                <w:szCs w:val="16"/>
                <w:lang w:val="en-AU"/>
              </w:rPr>
            </w:pPr>
          </w:p>
        </w:tc>
      </w:tr>
      <w:bookmarkEnd w:id="402"/>
      <w:tr w:rsidR="00FC3824" w:rsidRPr="00FC3824" w14:paraId="4B8519F1" w14:textId="77777777" w:rsidTr="001A03A0">
        <w:trPr>
          <w:trHeight w:val="772"/>
        </w:trPr>
        <w:tc>
          <w:tcPr>
            <w:tcW w:w="1612" w:type="dxa"/>
            <w:vMerge w:val="restart"/>
          </w:tcPr>
          <w:p w14:paraId="3AD3919A" w14:textId="7DFC2341" w:rsidR="001A03A0" w:rsidRPr="00FC3824" w:rsidRDefault="001A03A0" w:rsidP="00FE25B7">
            <w:pPr>
              <w:spacing w:line="240" w:lineRule="auto"/>
              <w:rPr>
                <w:sz w:val="16"/>
                <w:szCs w:val="16"/>
                <w:lang w:val="en-AU"/>
              </w:rPr>
            </w:pPr>
            <w:ins w:id="403" w:author="Author">
              <w:r w:rsidRPr="00FC3824">
                <w:rPr>
                  <w:sz w:val="16"/>
                  <w:szCs w:val="16"/>
                  <w:lang w:val="en-AU"/>
                </w:rPr>
                <w:t>3.</w:t>
              </w:r>
              <w:r w:rsidR="002411F1">
                <w:rPr>
                  <w:sz w:val="16"/>
                  <w:szCs w:val="16"/>
                  <w:lang w:val="en-AU"/>
                </w:rPr>
                <w:t>1</w:t>
              </w:r>
              <w:r w:rsidRPr="00FC3824">
                <w:rPr>
                  <w:sz w:val="16"/>
                  <w:szCs w:val="16"/>
                  <w:lang w:val="en-AU"/>
                </w:rPr>
                <w:t xml:space="preserve"> </w:t>
              </w:r>
            </w:ins>
            <w:r w:rsidRPr="00FC3824">
              <w:rPr>
                <w:sz w:val="16"/>
                <w:szCs w:val="16"/>
                <w:lang w:val="en-AU"/>
              </w:rPr>
              <w:t xml:space="preserve">Identify and undertake grouping of minor changes proposed for the Noumea Convention </w:t>
            </w:r>
            <w:r w:rsidRPr="00FC3824">
              <w:rPr>
                <w:strike/>
                <w:sz w:val="16"/>
                <w:szCs w:val="16"/>
                <w:lang w:val="en-AU"/>
              </w:rPr>
              <w:t xml:space="preserve">for consideration by </w:t>
            </w:r>
            <w:r w:rsidRPr="00FC3824">
              <w:rPr>
                <w:sz w:val="16"/>
                <w:szCs w:val="16"/>
                <w:lang w:val="en-AU"/>
              </w:rPr>
              <w:t>COP decision</w:t>
            </w:r>
          </w:p>
          <w:p w14:paraId="47C95C5D" w14:textId="77777777" w:rsidR="001A03A0" w:rsidRPr="00FC3824" w:rsidRDefault="001A03A0" w:rsidP="00FE25B7">
            <w:pPr>
              <w:spacing w:line="240" w:lineRule="auto"/>
              <w:ind w:left="19"/>
              <w:rPr>
                <w:sz w:val="16"/>
                <w:szCs w:val="16"/>
                <w:lang w:val="en-AU"/>
              </w:rPr>
            </w:pPr>
          </w:p>
          <w:p w14:paraId="729B4744" w14:textId="40934D6E" w:rsidR="001A03A0" w:rsidRPr="00FC3824" w:rsidRDefault="001A03A0" w:rsidP="00FE25B7">
            <w:pPr>
              <w:spacing w:line="240" w:lineRule="auto"/>
              <w:ind w:left="19"/>
              <w:rPr>
                <w:sz w:val="16"/>
                <w:szCs w:val="16"/>
                <w:lang w:val="en-AU"/>
              </w:rPr>
            </w:pPr>
            <w:r w:rsidRPr="00FC3824">
              <w:rPr>
                <w:sz w:val="16"/>
                <w:szCs w:val="16"/>
                <w:highlight w:val="yellow"/>
                <w:lang w:val="en-AU"/>
              </w:rPr>
              <w:t>[recomm: 3,4,5]</w:t>
            </w:r>
          </w:p>
          <w:p w14:paraId="5ECC1477" w14:textId="77777777" w:rsidR="001A03A0" w:rsidRPr="00FC3824" w:rsidRDefault="001A03A0" w:rsidP="00FE25B7">
            <w:pPr>
              <w:pStyle w:val="ListParagraph"/>
              <w:spacing w:line="240" w:lineRule="auto"/>
              <w:ind w:left="379"/>
              <w:rPr>
                <w:sz w:val="16"/>
                <w:szCs w:val="16"/>
                <w:lang w:val="en-AU"/>
              </w:rPr>
            </w:pPr>
          </w:p>
          <w:p w14:paraId="7CE82598" w14:textId="7156FF85" w:rsidR="001A03A0" w:rsidRPr="00FC3824" w:rsidRDefault="001A03A0" w:rsidP="00FE25B7">
            <w:pPr>
              <w:pStyle w:val="ListParagraph"/>
              <w:spacing w:line="240" w:lineRule="auto"/>
              <w:ind w:left="379"/>
              <w:rPr>
                <w:sz w:val="16"/>
                <w:szCs w:val="16"/>
                <w:lang w:val="en-AU"/>
              </w:rPr>
            </w:pPr>
          </w:p>
        </w:tc>
        <w:tc>
          <w:tcPr>
            <w:tcW w:w="3350" w:type="dxa"/>
          </w:tcPr>
          <w:p w14:paraId="271EFEF0" w14:textId="77777777" w:rsidR="001A03A0" w:rsidRPr="00FC3824" w:rsidRDefault="001A03A0" w:rsidP="001A03A0">
            <w:pPr>
              <w:pStyle w:val="ListParagraph"/>
              <w:numPr>
                <w:ilvl w:val="0"/>
                <w:numId w:val="17"/>
              </w:numPr>
              <w:spacing w:line="240" w:lineRule="auto"/>
              <w:rPr>
                <w:rFonts w:eastAsia="Times New Roman" w:cstheme="minorBidi"/>
                <w:vanish/>
                <w:sz w:val="16"/>
                <w:szCs w:val="16"/>
                <w:lang w:val="en-AU"/>
              </w:rPr>
            </w:pPr>
          </w:p>
          <w:p w14:paraId="35D3959B" w14:textId="45E8BE5A" w:rsidR="001A03A0" w:rsidRPr="00FC3824" w:rsidRDefault="001A03A0" w:rsidP="00FE25B7">
            <w:pPr>
              <w:pStyle w:val="ListParagraph1"/>
              <w:framePr w:hSpace="0" w:wrap="auto" w:vAnchor="margin" w:xAlign="left" w:yAlign="inline"/>
              <w:numPr>
                <w:ilvl w:val="0"/>
                <w:numId w:val="0"/>
              </w:numPr>
              <w:ind w:left="624" w:hanging="624"/>
              <w:suppressOverlap w:val="0"/>
              <w:rPr>
                <w:ins w:id="404" w:author="Author"/>
                <w:color w:val="auto"/>
                <w:sz w:val="16"/>
                <w:szCs w:val="16"/>
              </w:rPr>
            </w:pPr>
            <w:ins w:id="405" w:author="Author">
              <w:r w:rsidRPr="00FC3824">
                <w:rPr>
                  <w:color w:val="auto"/>
                  <w:sz w:val="16"/>
                  <w:szCs w:val="16"/>
                </w:rPr>
                <w:t>3.</w:t>
              </w:r>
              <w:r w:rsidR="002411F1">
                <w:rPr>
                  <w:color w:val="auto"/>
                  <w:sz w:val="16"/>
                  <w:szCs w:val="16"/>
                </w:rPr>
                <w:t>1.1</w:t>
              </w:r>
              <w:r w:rsidRPr="00FC3824">
                <w:rPr>
                  <w:color w:val="auto"/>
                  <w:sz w:val="16"/>
                  <w:szCs w:val="16"/>
                </w:rPr>
                <w:t xml:space="preserve"> </w:t>
              </w:r>
            </w:ins>
            <w:r w:rsidRPr="00FC3824">
              <w:rPr>
                <w:color w:val="auto"/>
                <w:sz w:val="16"/>
                <w:szCs w:val="16"/>
              </w:rPr>
              <w:t xml:space="preserve">Engage a consultant or in-house capacity </w:t>
            </w:r>
            <w:del w:id="406" w:author="Author">
              <w:r w:rsidRPr="00FC3824" w:rsidDel="00E14947">
                <w:rPr>
                  <w:color w:val="auto"/>
                  <w:sz w:val="16"/>
                  <w:szCs w:val="16"/>
                </w:rPr>
                <w:delText>and table it to COP for  decision</w:delText>
              </w:r>
            </w:del>
            <w:ins w:id="407" w:author="Author">
              <w:r w:rsidRPr="00FC3824">
                <w:rPr>
                  <w:color w:val="auto"/>
                  <w:sz w:val="16"/>
                  <w:szCs w:val="16"/>
                </w:rPr>
                <w:t xml:space="preserve">to review the Convention text and identify proposed text changes </w:t>
              </w:r>
            </w:ins>
          </w:p>
          <w:p w14:paraId="7BABD2E6" w14:textId="77777777" w:rsidR="001A03A0" w:rsidRPr="00FC3824" w:rsidRDefault="001A03A0" w:rsidP="00FE25B7">
            <w:pPr>
              <w:pStyle w:val="ListParagraph1"/>
              <w:framePr w:hSpace="0" w:wrap="auto" w:vAnchor="margin" w:xAlign="left" w:yAlign="inline"/>
              <w:numPr>
                <w:ilvl w:val="0"/>
                <w:numId w:val="0"/>
              </w:numPr>
              <w:ind w:left="454"/>
              <w:suppressOverlap w:val="0"/>
              <w:rPr>
                <w:color w:val="auto"/>
                <w:sz w:val="16"/>
                <w:szCs w:val="16"/>
              </w:rPr>
            </w:pPr>
          </w:p>
          <w:p w14:paraId="70F733C6" w14:textId="09C6B76C" w:rsidR="001A03A0" w:rsidRPr="00FC3824" w:rsidRDefault="001A03A0" w:rsidP="001A03A0">
            <w:pPr>
              <w:tabs>
                <w:tab w:val="left" w:pos="2309"/>
              </w:tabs>
              <w:rPr>
                <w:lang w:val="en-AU"/>
              </w:rPr>
            </w:pPr>
            <w:r w:rsidRPr="00FC3824">
              <w:rPr>
                <w:lang w:val="en-AU"/>
              </w:rPr>
              <w:tab/>
            </w:r>
          </w:p>
        </w:tc>
        <w:tc>
          <w:tcPr>
            <w:tcW w:w="992" w:type="dxa"/>
            <w:vMerge w:val="restart"/>
          </w:tcPr>
          <w:p w14:paraId="568A2100" w14:textId="2CBDBE60" w:rsidR="001A03A0" w:rsidRPr="00FC3824" w:rsidRDefault="001A03A0" w:rsidP="00FE25B7">
            <w:pPr>
              <w:spacing w:line="240" w:lineRule="auto"/>
              <w:rPr>
                <w:sz w:val="16"/>
                <w:szCs w:val="16"/>
                <w:lang w:val="en-AU"/>
              </w:rPr>
            </w:pPr>
            <w:r w:rsidRPr="00FC3824">
              <w:rPr>
                <w:sz w:val="16"/>
                <w:szCs w:val="16"/>
                <w:lang w:val="en-AU"/>
              </w:rPr>
              <w:t xml:space="preserve">USD15-20k </w:t>
            </w:r>
          </w:p>
        </w:tc>
        <w:tc>
          <w:tcPr>
            <w:tcW w:w="2126" w:type="dxa"/>
            <w:vMerge w:val="restart"/>
          </w:tcPr>
          <w:p w14:paraId="74F9835C" w14:textId="7E3DD40F" w:rsidR="001A03A0" w:rsidRPr="00FC3824" w:rsidRDefault="001A03A0" w:rsidP="00FE25B7">
            <w:pPr>
              <w:spacing w:line="240" w:lineRule="auto"/>
              <w:rPr>
                <w:sz w:val="16"/>
                <w:szCs w:val="16"/>
                <w:lang w:val="en-AU"/>
              </w:rPr>
            </w:pPr>
            <w:r w:rsidRPr="00FC3824">
              <w:rPr>
                <w:sz w:val="16"/>
                <w:szCs w:val="16"/>
                <w:lang w:val="en-AU"/>
              </w:rPr>
              <w:t xml:space="preserve">Parties have clarity on the </w:t>
            </w:r>
            <w:r w:rsidRPr="006A1DFE">
              <w:rPr>
                <w:sz w:val="16"/>
                <w:szCs w:val="16"/>
                <w:lang w:val="en-AU"/>
              </w:rPr>
              <w:t>potential minor changes to the Noumea Convention as well as gauging COP position on substantive proposed changes</w:t>
            </w:r>
          </w:p>
          <w:p w14:paraId="62A8FE81" w14:textId="77777777" w:rsidR="001A03A0" w:rsidRPr="00FC3824" w:rsidRDefault="001A03A0" w:rsidP="00FE25B7">
            <w:pPr>
              <w:spacing w:line="240" w:lineRule="auto"/>
              <w:rPr>
                <w:sz w:val="16"/>
                <w:szCs w:val="16"/>
                <w:lang w:val="en-AU"/>
              </w:rPr>
            </w:pPr>
          </w:p>
          <w:p w14:paraId="0C20D066" w14:textId="707BEE36" w:rsidR="001A03A0" w:rsidRPr="00FC3824" w:rsidRDefault="001A03A0" w:rsidP="00FE25B7">
            <w:pPr>
              <w:spacing w:line="240" w:lineRule="auto"/>
              <w:rPr>
                <w:sz w:val="16"/>
                <w:szCs w:val="16"/>
                <w:lang w:val="en-AU"/>
              </w:rPr>
            </w:pPr>
            <w:del w:id="408" w:author="Author">
              <w:r w:rsidRPr="00FC3824" w:rsidDel="0020483D">
                <w:rPr>
                  <w:sz w:val="16"/>
                  <w:szCs w:val="16"/>
                  <w:lang w:val="en-AU"/>
                </w:rPr>
                <w:delText>An updated</w:delText>
              </w:r>
            </w:del>
            <w:ins w:id="409" w:author="Author">
              <w:r w:rsidR="0020483D">
                <w:rPr>
                  <w:sz w:val="16"/>
                  <w:szCs w:val="16"/>
                  <w:lang w:val="en-AU"/>
                </w:rPr>
                <w:t>Updated</w:t>
              </w:r>
            </w:ins>
            <w:r w:rsidRPr="00FC3824">
              <w:rPr>
                <w:sz w:val="16"/>
                <w:szCs w:val="16"/>
                <w:lang w:val="en-AU"/>
              </w:rPr>
              <w:t xml:space="preserve"> Noumea Convention</w:t>
            </w:r>
            <w:ins w:id="410" w:author="Author">
              <w:r w:rsidR="0020483D">
                <w:rPr>
                  <w:sz w:val="16"/>
                  <w:szCs w:val="16"/>
                  <w:lang w:val="en-AU"/>
                </w:rPr>
                <w:t xml:space="preserve"> text</w:t>
              </w:r>
            </w:ins>
          </w:p>
        </w:tc>
        <w:tc>
          <w:tcPr>
            <w:tcW w:w="1982" w:type="dxa"/>
            <w:vMerge w:val="restart"/>
          </w:tcPr>
          <w:p w14:paraId="22BBD0B7" w14:textId="74BD84F4" w:rsidR="001A03A0" w:rsidRPr="00FC3824" w:rsidRDefault="001A03A0" w:rsidP="00FE25B7">
            <w:pPr>
              <w:rPr>
                <w:sz w:val="16"/>
                <w:szCs w:val="16"/>
              </w:rPr>
            </w:pPr>
            <w:r w:rsidRPr="00FC3824">
              <w:rPr>
                <w:sz w:val="16"/>
                <w:szCs w:val="16"/>
              </w:rPr>
              <w:t>Parties have an opportunity to consider and vote on potential minor changes as well as determine positions on substantive changes</w:t>
            </w:r>
          </w:p>
          <w:p w14:paraId="61E792E6" w14:textId="721765BF" w:rsidR="001A03A0" w:rsidRPr="00FC3824" w:rsidRDefault="001A03A0" w:rsidP="00FE25B7">
            <w:pPr>
              <w:rPr>
                <w:sz w:val="16"/>
                <w:szCs w:val="16"/>
              </w:rPr>
            </w:pPr>
          </w:p>
        </w:tc>
        <w:tc>
          <w:tcPr>
            <w:tcW w:w="711" w:type="dxa"/>
            <w:shd w:val="clear" w:color="auto" w:fill="767171" w:themeFill="background2" w:themeFillShade="80"/>
            <w:tcMar>
              <w:left w:w="57" w:type="dxa"/>
              <w:right w:w="57" w:type="dxa"/>
            </w:tcMar>
            <w:vAlign w:val="center"/>
          </w:tcPr>
          <w:p w14:paraId="0BFB6417" w14:textId="77777777" w:rsidR="001A03A0" w:rsidRPr="00FC3824" w:rsidRDefault="001A03A0" w:rsidP="00FE25B7">
            <w:pPr>
              <w:spacing w:line="240" w:lineRule="auto"/>
              <w:jc w:val="center"/>
              <w:rPr>
                <w:sz w:val="16"/>
                <w:szCs w:val="16"/>
                <w:lang w:val="en-AU"/>
              </w:rPr>
            </w:pPr>
          </w:p>
        </w:tc>
        <w:tc>
          <w:tcPr>
            <w:tcW w:w="709" w:type="dxa"/>
            <w:shd w:val="clear" w:color="auto" w:fill="767171" w:themeFill="background2" w:themeFillShade="80"/>
            <w:tcMar>
              <w:left w:w="57" w:type="dxa"/>
              <w:right w:w="57" w:type="dxa"/>
            </w:tcMar>
            <w:vAlign w:val="center"/>
          </w:tcPr>
          <w:p w14:paraId="463B745D" w14:textId="77777777" w:rsidR="001A03A0" w:rsidRPr="00FC3824" w:rsidRDefault="001A03A0" w:rsidP="00FE25B7">
            <w:pPr>
              <w:spacing w:line="240" w:lineRule="auto"/>
              <w:jc w:val="center"/>
              <w:rPr>
                <w:sz w:val="16"/>
                <w:szCs w:val="16"/>
                <w:lang w:val="en-AU"/>
              </w:rPr>
            </w:pPr>
          </w:p>
        </w:tc>
        <w:tc>
          <w:tcPr>
            <w:tcW w:w="709" w:type="dxa"/>
            <w:shd w:val="clear" w:color="auto" w:fill="auto"/>
            <w:tcMar>
              <w:left w:w="57" w:type="dxa"/>
              <w:right w:w="57" w:type="dxa"/>
            </w:tcMar>
            <w:vAlign w:val="center"/>
          </w:tcPr>
          <w:p w14:paraId="71EBDB7D" w14:textId="77777777" w:rsidR="001A03A0" w:rsidRPr="00FC3824" w:rsidRDefault="001A03A0" w:rsidP="00FE25B7">
            <w:pPr>
              <w:spacing w:line="240" w:lineRule="auto"/>
              <w:jc w:val="center"/>
              <w:rPr>
                <w:sz w:val="16"/>
                <w:szCs w:val="16"/>
                <w:lang w:val="en-AU"/>
              </w:rPr>
            </w:pPr>
          </w:p>
        </w:tc>
        <w:tc>
          <w:tcPr>
            <w:tcW w:w="709" w:type="dxa"/>
            <w:shd w:val="clear" w:color="auto" w:fill="auto"/>
            <w:tcMar>
              <w:left w:w="57" w:type="dxa"/>
              <w:right w:w="57" w:type="dxa"/>
            </w:tcMar>
            <w:vAlign w:val="center"/>
          </w:tcPr>
          <w:p w14:paraId="00504419" w14:textId="77777777" w:rsidR="001A03A0" w:rsidRPr="00FC3824" w:rsidRDefault="001A03A0" w:rsidP="00FE25B7">
            <w:pPr>
              <w:spacing w:line="240" w:lineRule="auto"/>
              <w:jc w:val="center"/>
              <w:rPr>
                <w:sz w:val="16"/>
                <w:szCs w:val="16"/>
                <w:lang w:val="en-AU"/>
              </w:rPr>
            </w:pPr>
          </w:p>
        </w:tc>
        <w:tc>
          <w:tcPr>
            <w:tcW w:w="709" w:type="dxa"/>
            <w:shd w:val="clear" w:color="auto" w:fill="auto"/>
          </w:tcPr>
          <w:p w14:paraId="225125F6" w14:textId="77777777" w:rsidR="001A03A0" w:rsidRPr="00FC3824" w:rsidRDefault="001A03A0" w:rsidP="00FE25B7">
            <w:pPr>
              <w:spacing w:line="240" w:lineRule="auto"/>
              <w:rPr>
                <w:sz w:val="16"/>
                <w:szCs w:val="16"/>
                <w:lang w:val="en-AU"/>
              </w:rPr>
            </w:pPr>
          </w:p>
        </w:tc>
        <w:tc>
          <w:tcPr>
            <w:tcW w:w="850" w:type="dxa"/>
            <w:vMerge w:val="restart"/>
          </w:tcPr>
          <w:p w14:paraId="6D151379" w14:textId="49B4A34A" w:rsidR="001A03A0" w:rsidRPr="00FC3824" w:rsidDel="008B3C85" w:rsidRDefault="001A03A0" w:rsidP="00FE25B7">
            <w:pPr>
              <w:spacing w:line="240" w:lineRule="auto"/>
              <w:rPr>
                <w:del w:id="411" w:author="Author"/>
                <w:sz w:val="16"/>
                <w:szCs w:val="16"/>
              </w:rPr>
            </w:pPr>
            <w:del w:id="412" w:author="Author">
              <w:r w:rsidRPr="00FC3824" w:rsidDel="008B3C85">
                <w:rPr>
                  <w:sz w:val="16"/>
                  <w:szCs w:val="16"/>
                </w:rPr>
                <w:delText>SPREP</w:delText>
              </w:r>
            </w:del>
          </w:p>
          <w:p w14:paraId="749FAB78" w14:textId="48423714" w:rsidR="001A03A0" w:rsidRPr="00FC3824" w:rsidDel="008B3C85" w:rsidRDefault="001A03A0" w:rsidP="00FE25B7">
            <w:pPr>
              <w:spacing w:line="240" w:lineRule="auto"/>
              <w:rPr>
                <w:del w:id="413" w:author="Author"/>
                <w:sz w:val="16"/>
                <w:szCs w:val="16"/>
              </w:rPr>
            </w:pPr>
          </w:p>
          <w:p w14:paraId="07CC7E1F" w14:textId="77777777" w:rsidR="001A03A0" w:rsidRPr="00FC3824" w:rsidRDefault="001A03A0" w:rsidP="00FE25B7">
            <w:pPr>
              <w:spacing w:line="240" w:lineRule="auto"/>
              <w:rPr>
                <w:sz w:val="16"/>
                <w:szCs w:val="16"/>
              </w:rPr>
            </w:pPr>
            <w:r w:rsidRPr="00FC3824">
              <w:rPr>
                <w:sz w:val="16"/>
                <w:szCs w:val="16"/>
              </w:rPr>
              <w:t>Parties</w:t>
            </w:r>
          </w:p>
          <w:p w14:paraId="1F099F9A" w14:textId="77777777" w:rsidR="001A03A0" w:rsidRPr="00FC3824" w:rsidRDefault="001A03A0" w:rsidP="00FE25B7">
            <w:pPr>
              <w:spacing w:line="240" w:lineRule="auto"/>
              <w:rPr>
                <w:sz w:val="16"/>
                <w:szCs w:val="16"/>
              </w:rPr>
            </w:pPr>
          </w:p>
          <w:p w14:paraId="1E2A0EA9" w14:textId="49165D6E" w:rsidR="001A03A0" w:rsidRPr="00FC3824" w:rsidRDefault="001A03A0" w:rsidP="00FE25B7">
            <w:pPr>
              <w:spacing w:line="240" w:lineRule="auto"/>
              <w:rPr>
                <w:sz w:val="16"/>
                <w:szCs w:val="16"/>
              </w:rPr>
            </w:pPr>
            <w:r w:rsidRPr="00FC3824">
              <w:rPr>
                <w:sz w:val="16"/>
                <w:szCs w:val="16"/>
              </w:rPr>
              <w:t>CROP (if required)</w:t>
            </w:r>
          </w:p>
        </w:tc>
        <w:tc>
          <w:tcPr>
            <w:tcW w:w="709" w:type="dxa"/>
            <w:vMerge w:val="restart"/>
          </w:tcPr>
          <w:p w14:paraId="4E812569" w14:textId="1E9A29C2" w:rsidR="001A03A0" w:rsidRPr="00FC3824" w:rsidRDefault="001A03A0" w:rsidP="00FE25B7">
            <w:pPr>
              <w:spacing w:line="240" w:lineRule="auto"/>
              <w:rPr>
                <w:sz w:val="16"/>
                <w:szCs w:val="16"/>
              </w:rPr>
            </w:pPr>
            <w:r w:rsidRPr="00FC3824">
              <w:rPr>
                <w:sz w:val="16"/>
                <w:szCs w:val="16"/>
              </w:rPr>
              <w:t>SPREP to lead and to review with the Parties</w:t>
            </w:r>
          </w:p>
        </w:tc>
      </w:tr>
      <w:tr w:rsidR="00FC3824" w:rsidRPr="00FC3824" w14:paraId="763AE3D7" w14:textId="77777777" w:rsidTr="007F2D5E">
        <w:tblPrEx>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20" w:firstRow="1" w:lastRow="0" w:firstColumn="0" w:lastColumn="0" w:noHBand="0" w:noVBand="0"/>
          <w:tblPrExChange w:id="414" w:author="Author">
            <w:tblPrEx>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20" w:firstRow="1" w:lastRow="0" w:firstColumn="0" w:lastColumn="0" w:noHBand="0" w:noVBand="0"/>
            </w:tblPrEx>
          </w:tblPrExChange>
        </w:tblPrEx>
        <w:trPr>
          <w:trHeight w:val="771"/>
          <w:trPrChange w:id="415" w:author="Author">
            <w:trPr>
              <w:gridBefore w:val="1"/>
              <w:trHeight w:val="771"/>
            </w:trPr>
          </w:trPrChange>
        </w:trPr>
        <w:tc>
          <w:tcPr>
            <w:tcW w:w="1612" w:type="dxa"/>
            <w:vMerge/>
            <w:tcPrChange w:id="416" w:author="Author">
              <w:tcPr>
                <w:tcW w:w="1612" w:type="dxa"/>
                <w:gridSpan w:val="2"/>
                <w:vMerge/>
              </w:tcPr>
            </w:tcPrChange>
          </w:tcPr>
          <w:p w14:paraId="18857F6D" w14:textId="77777777" w:rsidR="001A03A0" w:rsidRPr="007F2D5E" w:rsidRDefault="001A03A0" w:rsidP="001A03A0">
            <w:pPr>
              <w:spacing w:line="240" w:lineRule="auto"/>
              <w:rPr>
                <w:sz w:val="16"/>
                <w:szCs w:val="16"/>
                <w:lang w:val="en-AU"/>
                <w:rPrChange w:id="417" w:author="Author">
                  <w:rPr>
                    <w:color w:val="70AD47" w:themeColor="accent6"/>
                    <w:sz w:val="16"/>
                    <w:szCs w:val="16"/>
                    <w:lang w:val="en-AU"/>
                  </w:rPr>
                </w:rPrChange>
              </w:rPr>
            </w:pPr>
          </w:p>
        </w:tc>
        <w:tc>
          <w:tcPr>
            <w:tcW w:w="3350" w:type="dxa"/>
            <w:tcPrChange w:id="418" w:author="Author">
              <w:tcPr>
                <w:tcW w:w="3350" w:type="dxa"/>
                <w:gridSpan w:val="3"/>
              </w:tcPr>
            </w:tcPrChange>
          </w:tcPr>
          <w:p w14:paraId="54763FB4" w14:textId="5CC40A21" w:rsidR="001A03A0" w:rsidRPr="002411F1" w:rsidRDefault="001A03A0" w:rsidP="001A03A0">
            <w:pPr>
              <w:spacing w:line="240" w:lineRule="auto"/>
              <w:rPr>
                <w:rFonts w:eastAsia="Times New Roman" w:cstheme="minorBidi"/>
                <w:vanish/>
                <w:sz w:val="16"/>
                <w:szCs w:val="16"/>
                <w:lang w:val="en-AU"/>
              </w:rPr>
            </w:pPr>
            <w:ins w:id="419" w:author="Author">
              <w:r w:rsidRPr="007F2D5E">
                <w:rPr>
                  <w:sz w:val="16"/>
                  <w:szCs w:val="16"/>
                  <w:rPrChange w:id="420" w:author="Author">
                    <w:rPr>
                      <w:color w:val="70AD47" w:themeColor="accent6"/>
                      <w:sz w:val="16"/>
                      <w:szCs w:val="16"/>
                    </w:rPr>
                  </w:rPrChange>
                </w:rPr>
                <w:t>3.</w:t>
              </w:r>
              <w:r w:rsidR="002411F1">
                <w:rPr>
                  <w:sz w:val="16"/>
                  <w:szCs w:val="16"/>
                </w:rPr>
                <w:t>1</w:t>
              </w:r>
              <w:r w:rsidRPr="002411F1">
                <w:rPr>
                  <w:sz w:val="16"/>
                  <w:szCs w:val="16"/>
                </w:rPr>
                <w:t>.2 Present proposed changes to the Convention for COP decision</w:t>
              </w:r>
            </w:ins>
          </w:p>
        </w:tc>
        <w:tc>
          <w:tcPr>
            <w:tcW w:w="992" w:type="dxa"/>
            <w:vMerge/>
            <w:tcPrChange w:id="421" w:author="Author">
              <w:tcPr>
                <w:tcW w:w="992" w:type="dxa"/>
                <w:vMerge/>
              </w:tcPr>
            </w:tcPrChange>
          </w:tcPr>
          <w:p w14:paraId="5776C4B1" w14:textId="77777777" w:rsidR="001A03A0" w:rsidRPr="002411F1" w:rsidRDefault="001A03A0" w:rsidP="001A03A0">
            <w:pPr>
              <w:spacing w:line="240" w:lineRule="auto"/>
              <w:rPr>
                <w:sz w:val="16"/>
                <w:szCs w:val="16"/>
                <w:lang w:val="en-AU"/>
              </w:rPr>
            </w:pPr>
          </w:p>
        </w:tc>
        <w:tc>
          <w:tcPr>
            <w:tcW w:w="2126" w:type="dxa"/>
            <w:vMerge/>
            <w:tcPrChange w:id="422" w:author="Author">
              <w:tcPr>
                <w:tcW w:w="2126" w:type="dxa"/>
                <w:gridSpan w:val="2"/>
                <w:vMerge/>
              </w:tcPr>
            </w:tcPrChange>
          </w:tcPr>
          <w:p w14:paraId="02648E26" w14:textId="77777777" w:rsidR="001A03A0" w:rsidRPr="002411F1" w:rsidRDefault="001A03A0" w:rsidP="001A03A0">
            <w:pPr>
              <w:spacing w:line="240" w:lineRule="auto"/>
              <w:rPr>
                <w:sz w:val="16"/>
                <w:szCs w:val="16"/>
                <w:lang w:val="en-AU"/>
              </w:rPr>
            </w:pPr>
          </w:p>
        </w:tc>
        <w:tc>
          <w:tcPr>
            <w:tcW w:w="1982" w:type="dxa"/>
            <w:vMerge/>
            <w:tcPrChange w:id="423" w:author="Author">
              <w:tcPr>
                <w:tcW w:w="1982" w:type="dxa"/>
                <w:gridSpan w:val="3"/>
                <w:vMerge/>
              </w:tcPr>
            </w:tcPrChange>
          </w:tcPr>
          <w:p w14:paraId="66AE0518" w14:textId="77777777" w:rsidR="001A03A0" w:rsidRPr="002411F1" w:rsidRDefault="001A03A0" w:rsidP="001A03A0">
            <w:pPr>
              <w:rPr>
                <w:sz w:val="16"/>
                <w:szCs w:val="16"/>
              </w:rPr>
            </w:pPr>
          </w:p>
        </w:tc>
        <w:tc>
          <w:tcPr>
            <w:tcW w:w="711" w:type="dxa"/>
            <w:shd w:val="clear" w:color="auto" w:fill="auto"/>
            <w:tcMar>
              <w:left w:w="57" w:type="dxa"/>
              <w:right w:w="57" w:type="dxa"/>
            </w:tcMar>
            <w:vAlign w:val="center"/>
            <w:tcPrChange w:id="424" w:author="Author">
              <w:tcPr>
                <w:tcW w:w="711" w:type="dxa"/>
                <w:gridSpan w:val="2"/>
                <w:shd w:val="clear" w:color="auto" w:fill="auto"/>
                <w:tcMar>
                  <w:left w:w="57" w:type="dxa"/>
                  <w:right w:w="57" w:type="dxa"/>
                </w:tcMar>
                <w:vAlign w:val="center"/>
              </w:tcPr>
            </w:tcPrChange>
          </w:tcPr>
          <w:p w14:paraId="3D0659E4" w14:textId="77777777" w:rsidR="001A03A0" w:rsidRPr="00FC3824" w:rsidRDefault="001A03A0" w:rsidP="001A03A0">
            <w:pPr>
              <w:spacing w:line="240" w:lineRule="auto"/>
              <w:jc w:val="center"/>
              <w:rPr>
                <w:sz w:val="16"/>
                <w:szCs w:val="16"/>
                <w:lang w:val="en-AU"/>
              </w:rPr>
            </w:pPr>
          </w:p>
        </w:tc>
        <w:tc>
          <w:tcPr>
            <w:tcW w:w="709" w:type="dxa"/>
            <w:shd w:val="clear" w:color="auto" w:fill="auto"/>
            <w:tcMar>
              <w:left w:w="57" w:type="dxa"/>
              <w:right w:w="57" w:type="dxa"/>
            </w:tcMar>
            <w:vAlign w:val="center"/>
            <w:tcPrChange w:id="425" w:author="Author">
              <w:tcPr>
                <w:tcW w:w="709" w:type="dxa"/>
                <w:gridSpan w:val="2"/>
                <w:shd w:val="clear" w:color="auto" w:fill="auto"/>
                <w:tcMar>
                  <w:left w:w="57" w:type="dxa"/>
                  <w:right w:w="57" w:type="dxa"/>
                </w:tcMar>
                <w:vAlign w:val="center"/>
              </w:tcPr>
            </w:tcPrChange>
          </w:tcPr>
          <w:p w14:paraId="37B34716" w14:textId="77777777" w:rsidR="001A03A0" w:rsidRPr="00FC3824" w:rsidRDefault="001A03A0" w:rsidP="001A03A0">
            <w:pPr>
              <w:spacing w:line="240" w:lineRule="auto"/>
              <w:jc w:val="center"/>
              <w:rPr>
                <w:sz w:val="16"/>
                <w:szCs w:val="16"/>
                <w:lang w:val="en-AU"/>
              </w:rPr>
            </w:pPr>
          </w:p>
        </w:tc>
        <w:tc>
          <w:tcPr>
            <w:tcW w:w="709" w:type="dxa"/>
            <w:shd w:val="clear" w:color="auto" w:fill="FFFF00"/>
            <w:tcMar>
              <w:left w:w="57" w:type="dxa"/>
              <w:right w:w="57" w:type="dxa"/>
            </w:tcMar>
            <w:vAlign w:val="center"/>
            <w:tcPrChange w:id="426" w:author="Author">
              <w:tcPr>
                <w:tcW w:w="709" w:type="dxa"/>
                <w:gridSpan w:val="2"/>
                <w:shd w:val="clear" w:color="auto" w:fill="FFFF00"/>
                <w:tcMar>
                  <w:left w:w="57" w:type="dxa"/>
                  <w:right w:w="57" w:type="dxa"/>
                </w:tcMar>
                <w:vAlign w:val="center"/>
              </w:tcPr>
            </w:tcPrChange>
          </w:tcPr>
          <w:p w14:paraId="73BAE6DD" w14:textId="77777777" w:rsidR="001A03A0" w:rsidRPr="00FC3824" w:rsidRDefault="001A03A0" w:rsidP="001A03A0">
            <w:pPr>
              <w:spacing w:line="240" w:lineRule="auto"/>
              <w:jc w:val="center"/>
              <w:rPr>
                <w:sz w:val="16"/>
                <w:szCs w:val="16"/>
                <w:lang w:val="en-AU"/>
              </w:rPr>
            </w:pPr>
          </w:p>
        </w:tc>
        <w:tc>
          <w:tcPr>
            <w:tcW w:w="709" w:type="dxa"/>
            <w:shd w:val="clear" w:color="auto" w:fill="FFFF00"/>
            <w:tcMar>
              <w:left w:w="57" w:type="dxa"/>
              <w:right w:w="57" w:type="dxa"/>
            </w:tcMar>
            <w:vAlign w:val="center"/>
            <w:tcPrChange w:id="427" w:author="Author">
              <w:tcPr>
                <w:tcW w:w="709" w:type="dxa"/>
                <w:gridSpan w:val="2"/>
                <w:shd w:val="clear" w:color="auto" w:fill="FFFF00"/>
                <w:tcMar>
                  <w:left w:w="57" w:type="dxa"/>
                  <w:right w:w="57" w:type="dxa"/>
                </w:tcMar>
                <w:vAlign w:val="center"/>
              </w:tcPr>
            </w:tcPrChange>
          </w:tcPr>
          <w:p w14:paraId="64379E40" w14:textId="77777777" w:rsidR="001A03A0" w:rsidRPr="00EF0346" w:rsidRDefault="001A03A0" w:rsidP="001A03A0">
            <w:pPr>
              <w:spacing w:line="240" w:lineRule="auto"/>
              <w:jc w:val="center"/>
              <w:rPr>
                <w:sz w:val="16"/>
                <w:szCs w:val="16"/>
                <w:lang w:val="en-AU"/>
              </w:rPr>
            </w:pPr>
          </w:p>
        </w:tc>
        <w:tc>
          <w:tcPr>
            <w:tcW w:w="709" w:type="dxa"/>
            <w:shd w:val="clear" w:color="auto" w:fill="FFFF00"/>
            <w:tcPrChange w:id="428" w:author="Author">
              <w:tcPr>
                <w:tcW w:w="709" w:type="dxa"/>
                <w:gridSpan w:val="2"/>
                <w:shd w:val="clear" w:color="auto" w:fill="FFFF00"/>
              </w:tcPr>
            </w:tcPrChange>
          </w:tcPr>
          <w:p w14:paraId="44BEE1BB" w14:textId="77777777" w:rsidR="001A03A0" w:rsidRPr="00EF0346" w:rsidRDefault="001A03A0" w:rsidP="001A03A0">
            <w:pPr>
              <w:spacing w:line="240" w:lineRule="auto"/>
              <w:rPr>
                <w:sz w:val="16"/>
                <w:szCs w:val="16"/>
                <w:lang w:val="en-AU"/>
              </w:rPr>
            </w:pPr>
          </w:p>
        </w:tc>
        <w:tc>
          <w:tcPr>
            <w:tcW w:w="850" w:type="dxa"/>
            <w:vMerge/>
            <w:tcPrChange w:id="429" w:author="Author">
              <w:tcPr>
                <w:tcW w:w="850" w:type="dxa"/>
                <w:gridSpan w:val="2"/>
                <w:vMerge/>
              </w:tcPr>
            </w:tcPrChange>
          </w:tcPr>
          <w:p w14:paraId="69E68CA9" w14:textId="77777777" w:rsidR="001A03A0" w:rsidRPr="00FC3824" w:rsidDel="008B3C85" w:rsidRDefault="001A03A0" w:rsidP="001A03A0">
            <w:pPr>
              <w:spacing w:line="240" w:lineRule="auto"/>
              <w:rPr>
                <w:sz w:val="16"/>
                <w:szCs w:val="16"/>
              </w:rPr>
            </w:pPr>
          </w:p>
        </w:tc>
        <w:tc>
          <w:tcPr>
            <w:tcW w:w="709" w:type="dxa"/>
            <w:vMerge/>
            <w:tcPrChange w:id="430" w:author="Author">
              <w:tcPr>
                <w:tcW w:w="709" w:type="dxa"/>
                <w:vMerge/>
              </w:tcPr>
            </w:tcPrChange>
          </w:tcPr>
          <w:p w14:paraId="4CAF2568" w14:textId="77777777" w:rsidR="001A03A0" w:rsidRPr="00FC3824" w:rsidRDefault="001A03A0" w:rsidP="001A03A0">
            <w:pPr>
              <w:spacing w:line="240" w:lineRule="auto"/>
              <w:rPr>
                <w:sz w:val="16"/>
                <w:szCs w:val="16"/>
              </w:rPr>
            </w:pPr>
          </w:p>
        </w:tc>
      </w:tr>
      <w:tr w:rsidR="00FC3824" w:rsidRPr="00FC3824" w:rsidDel="003416AF" w14:paraId="16D9D9B9" w14:textId="164A1CB2" w:rsidTr="00745E36">
        <w:trPr>
          <w:del w:id="431" w:author="Author"/>
        </w:trPr>
        <w:tc>
          <w:tcPr>
            <w:tcW w:w="1612" w:type="dxa"/>
          </w:tcPr>
          <w:p w14:paraId="324A4CDA" w14:textId="5B20CE14" w:rsidR="00FE25B7" w:rsidRPr="009C5B7D" w:rsidDel="003416AF" w:rsidRDefault="00FE25B7" w:rsidP="00FE25B7">
            <w:pPr>
              <w:spacing w:line="240" w:lineRule="auto"/>
              <w:rPr>
                <w:del w:id="432" w:author="Author"/>
                <w:sz w:val="16"/>
                <w:szCs w:val="16"/>
                <w:lang w:val="en-AU"/>
              </w:rPr>
            </w:pPr>
          </w:p>
        </w:tc>
        <w:tc>
          <w:tcPr>
            <w:tcW w:w="3350" w:type="dxa"/>
          </w:tcPr>
          <w:p w14:paraId="677309BB" w14:textId="148EB52D" w:rsidR="00FE25B7" w:rsidRPr="009C5B7D" w:rsidDel="003416AF" w:rsidRDefault="00FE25B7" w:rsidP="001A03A0">
            <w:pPr>
              <w:pStyle w:val="ListParagraph"/>
              <w:numPr>
                <w:ilvl w:val="0"/>
                <w:numId w:val="17"/>
              </w:numPr>
              <w:spacing w:line="240" w:lineRule="auto"/>
              <w:rPr>
                <w:del w:id="433" w:author="Author"/>
                <w:rFonts w:eastAsia="Times New Roman" w:cstheme="minorBidi"/>
                <w:vanish/>
                <w:sz w:val="16"/>
                <w:szCs w:val="16"/>
                <w:lang w:val="en-AU"/>
              </w:rPr>
            </w:pPr>
          </w:p>
        </w:tc>
        <w:tc>
          <w:tcPr>
            <w:tcW w:w="992" w:type="dxa"/>
          </w:tcPr>
          <w:p w14:paraId="43493029" w14:textId="41C94601" w:rsidR="00FE25B7" w:rsidRPr="009C5B7D" w:rsidDel="003416AF" w:rsidRDefault="00FE25B7" w:rsidP="00FE25B7">
            <w:pPr>
              <w:spacing w:line="240" w:lineRule="auto"/>
              <w:rPr>
                <w:del w:id="434" w:author="Author"/>
                <w:sz w:val="16"/>
                <w:szCs w:val="16"/>
                <w:lang w:val="en-AU"/>
              </w:rPr>
            </w:pPr>
          </w:p>
        </w:tc>
        <w:tc>
          <w:tcPr>
            <w:tcW w:w="2126" w:type="dxa"/>
          </w:tcPr>
          <w:p w14:paraId="69C97DF1" w14:textId="618F7937" w:rsidR="00FE25B7" w:rsidRPr="009C5B7D" w:rsidDel="003416AF" w:rsidRDefault="00FE25B7" w:rsidP="00FE25B7">
            <w:pPr>
              <w:spacing w:line="240" w:lineRule="auto"/>
              <w:rPr>
                <w:del w:id="435" w:author="Author"/>
                <w:sz w:val="16"/>
                <w:szCs w:val="16"/>
                <w:lang w:val="en-AU"/>
              </w:rPr>
            </w:pPr>
          </w:p>
        </w:tc>
        <w:tc>
          <w:tcPr>
            <w:tcW w:w="1982" w:type="dxa"/>
          </w:tcPr>
          <w:p w14:paraId="71F179B6" w14:textId="582A1F8D" w:rsidR="00FE25B7" w:rsidRPr="009C5B7D" w:rsidDel="003416AF" w:rsidRDefault="00FE25B7" w:rsidP="00FE25B7">
            <w:pPr>
              <w:rPr>
                <w:del w:id="436" w:author="Author"/>
                <w:sz w:val="16"/>
                <w:szCs w:val="16"/>
              </w:rPr>
            </w:pPr>
          </w:p>
        </w:tc>
        <w:tc>
          <w:tcPr>
            <w:tcW w:w="711" w:type="dxa"/>
            <w:shd w:val="clear" w:color="auto" w:fill="767171" w:themeFill="background2" w:themeFillShade="80"/>
            <w:tcMar>
              <w:left w:w="57" w:type="dxa"/>
              <w:right w:w="57" w:type="dxa"/>
            </w:tcMar>
            <w:vAlign w:val="center"/>
          </w:tcPr>
          <w:p w14:paraId="57D74249" w14:textId="630945A1" w:rsidR="00FE25B7" w:rsidRPr="00FC3824" w:rsidDel="003416AF" w:rsidRDefault="00FE25B7" w:rsidP="00FE25B7">
            <w:pPr>
              <w:spacing w:line="240" w:lineRule="auto"/>
              <w:jc w:val="center"/>
              <w:rPr>
                <w:del w:id="437" w:author="Author"/>
                <w:sz w:val="16"/>
                <w:szCs w:val="16"/>
                <w:lang w:val="en-AU"/>
              </w:rPr>
            </w:pPr>
          </w:p>
        </w:tc>
        <w:tc>
          <w:tcPr>
            <w:tcW w:w="709" w:type="dxa"/>
            <w:shd w:val="clear" w:color="auto" w:fill="767171" w:themeFill="background2" w:themeFillShade="80"/>
            <w:tcMar>
              <w:left w:w="57" w:type="dxa"/>
              <w:right w:w="57" w:type="dxa"/>
            </w:tcMar>
            <w:vAlign w:val="center"/>
          </w:tcPr>
          <w:p w14:paraId="7816DE6E" w14:textId="75C1106B" w:rsidR="00FE25B7" w:rsidRPr="00FC3824" w:rsidDel="003416AF" w:rsidRDefault="00FE25B7" w:rsidP="00FE25B7">
            <w:pPr>
              <w:spacing w:line="240" w:lineRule="auto"/>
              <w:jc w:val="center"/>
              <w:rPr>
                <w:del w:id="438" w:author="Author"/>
                <w:sz w:val="16"/>
                <w:szCs w:val="16"/>
                <w:lang w:val="en-AU"/>
              </w:rPr>
            </w:pPr>
          </w:p>
        </w:tc>
        <w:tc>
          <w:tcPr>
            <w:tcW w:w="709" w:type="dxa"/>
            <w:shd w:val="clear" w:color="auto" w:fill="auto"/>
            <w:tcMar>
              <w:left w:w="57" w:type="dxa"/>
              <w:right w:w="57" w:type="dxa"/>
            </w:tcMar>
            <w:vAlign w:val="center"/>
          </w:tcPr>
          <w:p w14:paraId="20602217" w14:textId="0A9FDE66" w:rsidR="00FE25B7" w:rsidRPr="00FC3824" w:rsidDel="003416AF" w:rsidRDefault="00FE25B7" w:rsidP="00FE25B7">
            <w:pPr>
              <w:spacing w:line="240" w:lineRule="auto"/>
              <w:jc w:val="center"/>
              <w:rPr>
                <w:del w:id="439" w:author="Author"/>
                <w:sz w:val="16"/>
                <w:szCs w:val="16"/>
                <w:lang w:val="en-AU"/>
              </w:rPr>
            </w:pPr>
          </w:p>
        </w:tc>
        <w:tc>
          <w:tcPr>
            <w:tcW w:w="709" w:type="dxa"/>
            <w:shd w:val="clear" w:color="auto" w:fill="auto"/>
            <w:tcMar>
              <w:left w:w="57" w:type="dxa"/>
              <w:right w:w="57" w:type="dxa"/>
            </w:tcMar>
            <w:vAlign w:val="center"/>
          </w:tcPr>
          <w:p w14:paraId="23089736" w14:textId="3223968B" w:rsidR="00FE25B7" w:rsidRPr="00FC3824" w:rsidDel="003416AF" w:rsidRDefault="00FE25B7" w:rsidP="00FE25B7">
            <w:pPr>
              <w:spacing w:line="240" w:lineRule="auto"/>
              <w:jc w:val="center"/>
              <w:rPr>
                <w:del w:id="440" w:author="Author"/>
                <w:sz w:val="16"/>
                <w:szCs w:val="16"/>
                <w:lang w:val="en-AU"/>
              </w:rPr>
            </w:pPr>
          </w:p>
        </w:tc>
        <w:tc>
          <w:tcPr>
            <w:tcW w:w="709" w:type="dxa"/>
            <w:shd w:val="clear" w:color="auto" w:fill="auto"/>
          </w:tcPr>
          <w:p w14:paraId="1B9DB7B4" w14:textId="1A5321C6" w:rsidR="00FE25B7" w:rsidRPr="00FC3824" w:rsidDel="003416AF" w:rsidRDefault="00FE25B7" w:rsidP="00FE25B7">
            <w:pPr>
              <w:spacing w:line="240" w:lineRule="auto"/>
              <w:rPr>
                <w:del w:id="441" w:author="Author"/>
                <w:sz w:val="16"/>
                <w:szCs w:val="16"/>
                <w:lang w:val="en-AU"/>
              </w:rPr>
            </w:pPr>
          </w:p>
        </w:tc>
        <w:tc>
          <w:tcPr>
            <w:tcW w:w="850" w:type="dxa"/>
          </w:tcPr>
          <w:p w14:paraId="0C9D3A01" w14:textId="02436327" w:rsidR="00FE25B7" w:rsidRPr="00FC3824" w:rsidDel="003416AF" w:rsidRDefault="00FE25B7" w:rsidP="00FE25B7">
            <w:pPr>
              <w:spacing w:line="240" w:lineRule="auto"/>
              <w:rPr>
                <w:del w:id="442" w:author="Author"/>
                <w:sz w:val="16"/>
                <w:szCs w:val="16"/>
              </w:rPr>
            </w:pPr>
          </w:p>
        </w:tc>
        <w:tc>
          <w:tcPr>
            <w:tcW w:w="709" w:type="dxa"/>
          </w:tcPr>
          <w:p w14:paraId="06C6E207" w14:textId="6E3F87D0" w:rsidR="00FE25B7" w:rsidRPr="00FC3824" w:rsidDel="003416AF" w:rsidRDefault="00FE25B7" w:rsidP="00FE25B7">
            <w:pPr>
              <w:spacing w:line="240" w:lineRule="auto"/>
              <w:rPr>
                <w:del w:id="443" w:author="Author"/>
                <w:sz w:val="16"/>
                <w:szCs w:val="16"/>
              </w:rPr>
            </w:pPr>
          </w:p>
        </w:tc>
      </w:tr>
      <w:tr w:rsidR="00FC3824" w:rsidRPr="00FC3824" w14:paraId="29BAA95C" w14:textId="5211281B" w:rsidTr="009C5B7D">
        <w:trPr>
          <w:trHeight w:val="483"/>
        </w:trPr>
        <w:tc>
          <w:tcPr>
            <w:tcW w:w="1612" w:type="dxa"/>
          </w:tcPr>
          <w:p w14:paraId="354567E8" w14:textId="41ED4527" w:rsidR="00FE25B7" w:rsidRPr="00FC3824" w:rsidDel="008B3C85" w:rsidRDefault="00FE25B7" w:rsidP="00FE25B7">
            <w:pPr>
              <w:spacing w:line="240" w:lineRule="auto"/>
              <w:rPr>
                <w:del w:id="444" w:author="Author"/>
                <w:sz w:val="16"/>
                <w:szCs w:val="16"/>
                <w:lang w:val="en-AU"/>
              </w:rPr>
            </w:pPr>
            <w:commentRangeStart w:id="445"/>
            <w:del w:id="446" w:author="Author">
              <w:r w:rsidRPr="009C5B7D" w:rsidDel="008B3C85">
                <w:rPr>
                  <w:sz w:val="16"/>
                  <w:szCs w:val="16"/>
                  <w:lang w:val="en-AU"/>
                </w:rPr>
                <w:delText>Implement the workplan and identify potential sources of funding to support the implementation</w:delText>
              </w:r>
            </w:del>
            <w:commentRangeEnd w:id="445"/>
            <w:r w:rsidR="000D3E8E">
              <w:rPr>
                <w:rStyle w:val="CommentReference"/>
              </w:rPr>
              <w:commentReference w:id="445"/>
            </w:r>
          </w:p>
          <w:p w14:paraId="6D6731F0" w14:textId="4682C062" w:rsidR="00FE25B7" w:rsidRPr="009C5B7D" w:rsidDel="008B3C85" w:rsidRDefault="00FE25B7" w:rsidP="00FE25B7">
            <w:pPr>
              <w:spacing w:line="240" w:lineRule="auto"/>
              <w:rPr>
                <w:del w:id="447" w:author="Author"/>
                <w:sz w:val="16"/>
                <w:szCs w:val="16"/>
                <w:lang w:val="en-AU"/>
              </w:rPr>
            </w:pPr>
          </w:p>
          <w:p w14:paraId="076248FE" w14:textId="3155A946" w:rsidR="00FE25B7" w:rsidRPr="00FC3824" w:rsidRDefault="00FE25B7" w:rsidP="00FE25B7">
            <w:pPr>
              <w:spacing w:line="240" w:lineRule="auto"/>
              <w:rPr>
                <w:sz w:val="16"/>
                <w:szCs w:val="16"/>
                <w:lang w:val="en-AU"/>
              </w:rPr>
            </w:pPr>
            <w:del w:id="448" w:author="Author">
              <w:r w:rsidRPr="00FC3824" w:rsidDel="008B3C85">
                <w:rPr>
                  <w:sz w:val="16"/>
                  <w:szCs w:val="16"/>
                  <w:highlight w:val="yellow"/>
                  <w:lang w:val="en-AU"/>
                </w:rPr>
                <w:delText>[recomm: 20]</w:delText>
              </w:r>
              <w:r w:rsidRPr="007F2D5E" w:rsidDel="008B3C85">
                <w:rPr>
                  <w:sz w:val="16"/>
                  <w:szCs w:val="16"/>
                  <w:lang w:val="en-AU"/>
                  <w:rPrChange w:id="449" w:author="Author">
                    <w:rPr>
                      <w:color w:val="00B050"/>
                      <w:sz w:val="16"/>
                      <w:szCs w:val="16"/>
                      <w:lang w:val="en-AU"/>
                    </w:rPr>
                  </w:rPrChange>
                </w:rPr>
                <w:delText xml:space="preserve"> </w:delText>
              </w:r>
            </w:del>
          </w:p>
        </w:tc>
        <w:tc>
          <w:tcPr>
            <w:tcW w:w="3350" w:type="dxa"/>
          </w:tcPr>
          <w:p w14:paraId="6096F15E" w14:textId="3EE9D8FD" w:rsidR="00FE25B7" w:rsidRPr="009C5B7D" w:rsidRDefault="00FE25B7" w:rsidP="00FE25B7">
            <w:pPr>
              <w:pStyle w:val="ListParagraph1"/>
              <w:framePr w:hSpace="0" w:wrap="auto" w:vAnchor="margin" w:xAlign="left" w:yAlign="inline"/>
              <w:numPr>
                <w:ilvl w:val="0"/>
                <w:numId w:val="0"/>
              </w:numPr>
              <w:suppressOverlap w:val="0"/>
              <w:rPr>
                <w:color w:val="auto"/>
                <w:sz w:val="16"/>
                <w:szCs w:val="16"/>
              </w:rPr>
            </w:pPr>
            <w:del w:id="450" w:author="Author">
              <w:r w:rsidRPr="009C5B7D" w:rsidDel="008B3C85">
                <w:rPr>
                  <w:color w:val="auto"/>
                  <w:sz w:val="16"/>
                  <w:szCs w:val="16"/>
                </w:rPr>
                <w:delText>Parties to table the workplan and budget to the COP18 for decision</w:delText>
              </w:r>
            </w:del>
          </w:p>
        </w:tc>
        <w:tc>
          <w:tcPr>
            <w:tcW w:w="992" w:type="dxa"/>
          </w:tcPr>
          <w:p w14:paraId="5E2C9743" w14:textId="17136D76" w:rsidR="00FE25B7" w:rsidRPr="009C5B7D" w:rsidRDefault="00FE25B7" w:rsidP="00FE25B7">
            <w:pPr>
              <w:spacing w:line="240" w:lineRule="auto"/>
              <w:rPr>
                <w:sz w:val="16"/>
                <w:szCs w:val="16"/>
                <w:lang w:val="en-AU"/>
              </w:rPr>
            </w:pPr>
            <w:del w:id="451" w:author="Author">
              <w:r w:rsidRPr="009C5B7D" w:rsidDel="008B3C85">
                <w:rPr>
                  <w:sz w:val="16"/>
                  <w:szCs w:val="16"/>
                  <w:lang w:val="en-AU"/>
                </w:rPr>
                <w:delText>No cost determined</w:delText>
              </w:r>
            </w:del>
          </w:p>
        </w:tc>
        <w:tc>
          <w:tcPr>
            <w:tcW w:w="2126" w:type="dxa"/>
          </w:tcPr>
          <w:p w14:paraId="2A3E6B90" w14:textId="2E7121B9" w:rsidR="00FE25B7" w:rsidRPr="009C5B7D" w:rsidRDefault="00FE25B7" w:rsidP="00FE25B7">
            <w:pPr>
              <w:spacing w:line="240" w:lineRule="auto"/>
              <w:rPr>
                <w:sz w:val="16"/>
                <w:szCs w:val="16"/>
                <w:lang w:val="en-AU"/>
              </w:rPr>
            </w:pPr>
            <w:del w:id="452" w:author="Author">
              <w:r w:rsidRPr="009C5B7D" w:rsidDel="008B3C85">
                <w:rPr>
                  <w:sz w:val="16"/>
                  <w:szCs w:val="16"/>
                  <w:lang w:val="en-AU"/>
                </w:rPr>
                <w:delText>Approved workplan and budget</w:delText>
              </w:r>
            </w:del>
          </w:p>
        </w:tc>
        <w:tc>
          <w:tcPr>
            <w:tcW w:w="1982" w:type="dxa"/>
          </w:tcPr>
          <w:p w14:paraId="0673FF18" w14:textId="27707874" w:rsidR="00FE25B7" w:rsidRPr="009C5B7D" w:rsidRDefault="00FE25B7" w:rsidP="00FE25B7">
            <w:pPr>
              <w:spacing w:line="240" w:lineRule="auto"/>
              <w:rPr>
                <w:sz w:val="16"/>
                <w:szCs w:val="16"/>
                <w:lang w:val="en-AU"/>
              </w:rPr>
            </w:pPr>
            <w:bookmarkStart w:id="453" w:name="_Hlk197028480"/>
            <w:commentRangeStart w:id="454"/>
            <w:r w:rsidRPr="009C5B7D">
              <w:rPr>
                <w:sz w:val="16"/>
                <w:szCs w:val="16"/>
                <w:lang w:val="en-AU"/>
              </w:rPr>
              <w:t>Focal points will be better supported to implement the Noumea Convention</w:t>
            </w:r>
          </w:p>
          <w:p w14:paraId="5233709A" w14:textId="20C9BF60" w:rsidR="00FE25B7" w:rsidRPr="009C5B7D" w:rsidRDefault="00FE25B7" w:rsidP="00FE25B7">
            <w:pPr>
              <w:spacing w:line="240" w:lineRule="auto"/>
              <w:rPr>
                <w:sz w:val="16"/>
                <w:szCs w:val="16"/>
                <w:lang w:val="en-AU"/>
              </w:rPr>
            </w:pPr>
          </w:p>
          <w:p w14:paraId="04A9CF1A" w14:textId="18A14FE5" w:rsidR="00FE25B7" w:rsidRPr="009C5B7D" w:rsidRDefault="00FE25B7" w:rsidP="00FE25B7">
            <w:pPr>
              <w:spacing w:line="240" w:lineRule="auto"/>
              <w:rPr>
                <w:sz w:val="16"/>
                <w:szCs w:val="16"/>
                <w:lang w:val="en-AU"/>
              </w:rPr>
            </w:pPr>
            <w:r w:rsidRPr="009C5B7D">
              <w:rPr>
                <w:sz w:val="16"/>
                <w:szCs w:val="16"/>
                <w:lang w:val="en-AU"/>
              </w:rPr>
              <w:t>Better monitoring and evaluation of the implementation of the workplan and budget to elevate the profile of the Noumea Convention and improved engagement by Parties within and outside of the Noumea Convention framework</w:t>
            </w:r>
          </w:p>
          <w:p w14:paraId="61A86EFA" w14:textId="7F82C0E1" w:rsidR="00FE25B7" w:rsidRPr="009C5B7D" w:rsidRDefault="00FE25B7" w:rsidP="00FE25B7">
            <w:pPr>
              <w:spacing w:line="240" w:lineRule="auto"/>
              <w:rPr>
                <w:sz w:val="16"/>
                <w:szCs w:val="16"/>
                <w:lang w:val="en-AU"/>
              </w:rPr>
            </w:pPr>
          </w:p>
          <w:p w14:paraId="19B68CBA" w14:textId="1E7D83CA" w:rsidR="00FE25B7" w:rsidRPr="009C5B7D" w:rsidRDefault="00FE25B7" w:rsidP="00FE25B7">
            <w:pPr>
              <w:spacing w:line="240" w:lineRule="auto"/>
              <w:rPr>
                <w:sz w:val="16"/>
                <w:szCs w:val="16"/>
                <w:lang w:val="en-AU"/>
              </w:rPr>
            </w:pPr>
            <w:r w:rsidRPr="009C5B7D">
              <w:rPr>
                <w:sz w:val="16"/>
                <w:szCs w:val="16"/>
                <w:lang w:val="en-AU"/>
              </w:rPr>
              <w:t>Increased membership of the Noumea Convention</w:t>
            </w:r>
            <w:ins w:id="455" w:author="Author">
              <w:r w:rsidR="009C5B7D" w:rsidRPr="00FC3824">
                <w:rPr>
                  <w:sz w:val="16"/>
                  <w:szCs w:val="16"/>
                  <w:lang w:val="en-AU"/>
                </w:rPr>
                <w:t xml:space="preserve"> from other SPREP Members, </w:t>
              </w:r>
              <w:proofErr w:type="gramStart"/>
              <w:r w:rsidR="009C5B7D" w:rsidRPr="00FC3824">
                <w:rPr>
                  <w:sz w:val="16"/>
                  <w:szCs w:val="16"/>
                  <w:lang w:val="en-AU"/>
                </w:rPr>
                <w:t>as a result of</w:t>
              </w:r>
              <w:proofErr w:type="gramEnd"/>
              <w:r w:rsidR="009C5B7D" w:rsidRPr="00FC3824">
                <w:rPr>
                  <w:sz w:val="16"/>
                  <w:szCs w:val="16"/>
                  <w:lang w:val="en-AU"/>
                </w:rPr>
                <w:t xml:space="preserve"> increased understanding of the role of the Convention in the protection of environment in the Pacific region.</w:t>
              </w:r>
              <w:commentRangeEnd w:id="454"/>
              <w:r w:rsidR="009C5B7D">
                <w:rPr>
                  <w:rStyle w:val="CommentReference"/>
                </w:rPr>
                <w:commentReference w:id="454"/>
              </w:r>
            </w:ins>
            <w:bookmarkEnd w:id="453"/>
          </w:p>
        </w:tc>
        <w:tc>
          <w:tcPr>
            <w:tcW w:w="711" w:type="dxa"/>
            <w:shd w:val="clear" w:color="auto" w:fill="767171" w:themeFill="background2" w:themeFillShade="80"/>
            <w:tcMar>
              <w:left w:w="57" w:type="dxa"/>
              <w:right w:w="57" w:type="dxa"/>
            </w:tcMar>
            <w:vAlign w:val="center"/>
          </w:tcPr>
          <w:p w14:paraId="7D841F1E" w14:textId="77777777" w:rsidR="00FE25B7" w:rsidRPr="00FC3824" w:rsidRDefault="00FE25B7" w:rsidP="00FE25B7">
            <w:pPr>
              <w:spacing w:line="240" w:lineRule="auto"/>
              <w:jc w:val="center"/>
              <w:rPr>
                <w:sz w:val="16"/>
                <w:szCs w:val="16"/>
                <w:lang w:val="en-AU"/>
              </w:rPr>
            </w:pPr>
          </w:p>
        </w:tc>
        <w:tc>
          <w:tcPr>
            <w:tcW w:w="709" w:type="dxa"/>
            <w:shd w:val="clear" w:color="auto" w:fill="767171" w:themeFill="background2" w:themeFillShade="80"/>
            <w:tcMar>
              <w:left w:w="57" w:type="dxa"/>
              <w:right w:w="57" w:type="dxa"/>
            </w:tcMar>
            <w:vAlign w:val="center"/>
          </w:tcPr>
          <w:p w14:paraId="50AACFBD" w14:textId="77777777" w:rsidR="00FE25B7" w:rsidRPr="00FC3824" w:rsidRDefault="00FE25B7" w:rsidP="00FE25B7">
            <w:pPr>
              <w:spacing w:line="240" w:lineRule="auto"/>
              <w:jc w:val="center"/>
              <w:rPr>
                <w:sz w:val="16"/>
                <w:szCs w:val="16"/>
                <w:lang w:val="en-AU"/>
              </w:rPr>
            </w:pPr>
          </w:p>
        </w:tc>
        <w:tc>
          <w:tcPr>
            <w:tcW w:w="709" w:type="dxa"/>
            <w:shd w:val="clear" w:color="auto" w:fill="auto"/>
            <w:tcMar>
              <w:left w:w="57" w:type="dxa"/>
              <w:right w:w="57" w:type="dxa"/>
            </w:tcMar>
            <w:vAlign w:val="center"/>
          </w:tcPr>
          <w:p w14:paraId="43F059A8" w14:textId="77777777" w:rsidR="00FE25B7" w:rsidRPr="00FC3824" w:rsidRDefault="00FE25B7" w:rsidP="00FE25B7">
            <w:pPr>
              <w:spacing w:line="240" w:lineRule="auto"/>
              <w:jc w:val="center"/>
              <w:rPr>
                <w:sz w:val="16"/>
                <w:szCs w:val="16"/>
                <w:lang w:val="en-AU"/>
              </w:rPr>
            </w:pPr>
          </w:p>
        </w:tc>
        <w:tc>
          <w:tcPr>
            <w:tcW w:w="709" w:type="dxa"/>
            <w:shd w:val="clear" w:color="auto" w:fill="auto"/>
            <w:tcMar>
              <w:left w:w="57" w:type="dxa"/>
              <w:right w:w="57" w:type="dxa"/>
            </w:tcMar>
            <w:vAlign w:val="center"/>
          </w:tcPr>
          <w:p w14:paraId="76AC4D42" w14:textId="77777777" w:rsidR="00FE25B7" w:rsidRPr="00FC3824" w:rsidRDefault="00FE25B7" w:rsidP="00FE25B7">
            <w:pPr>
              <w:spacing w:line="240" w:lineRule="auto"/>
              <w:jc w:val="center"/>
              <w:rPr>
                <w:sz w:val="16"/>
                <w:szCs w:val="16"/>
                <w:lang w:val="en-AU"/>
              </w:rPr>
            </w:pPr>
          </w:p>
        </w:tc>
        <w:tc>
          <w:tcPr>
            <w:tcW w:w="709" w:type="dxa"/>
            <w:shd w:val="clear" w:color="auto" w:fill="auto"/>
          </w:tcPr>
          <w:p w14:paraId="6E8CAE6E" w14:textId="77777777" w:rsidR="00FE25B7" w:rsidRPr="00FC3824" w:rsidRDefault="00FE25B7" w:rsidP="00FE25B7">
            <w:pPr>
              <w:spacing w:line="240" w:lineRule="auto"/>
              <w:rPr>
                <w:sz w:val="16"/>
                <w:szCs w:val="16"/>
                <w:lang w:val="en-AU"/>
              </w:rPr>
            </w:pPr>
          </w:p>
        </w:tc>
        <w:tc>
          <w:tcPr>
            <w:tcW w:w="850" w:type="dxa"/>
          </w:tcPr>
          <w:p w14:paraId="4C91A8AB" w14:textId="63E8AF98" w:rsidR="00FE25B7" w:rsidRPr="00FC3824" w:rsidDel="008B3C85" w:rsidRDefault="00FE25B7" w:rsidP="00FE25B7">
            <w:pPr>
              <w:spacing w:line="240" w:lineRule="auto"/>
              <w:rPr>
                <w:del w:id="456" w:author="Author"/>
                <w:sz w:val="16"/>
                <w:szCs w:val="16"/>
              </w:rPr>
            </w:pPr>
            <w:del w:id="457" w:author="Author">
              <w:r w:rsidRPr="00FC3824" w:rsidDel="008B3C85">
                <w:rPr>
                  <w:sz w:val="16"/>
                  <w:szCs w:val="16"/>
                </w:rPr>
                <w:delText>SPREP</w:delText>
              </w:r>
            </w:del>
          </w:p>
          <w:p w14:paraId="0B008C3B" w14:textId="70A5509A" w:rsidR="00FE25B7" w:rsidRPr="00FC3824" w:rsidDel="008B3C85" w:rsidRDefault="00FE25B7" w:rsidP="00FE25B7">
            <w:pPr>
              <w:spacing w:line="240" w:lineRule="auto"/>
              <w:rPr>
                <w:del w:id="458" w:author="Author"/>
                <w:sz w:val="16"/>
                <w:szCs w:val="16"/>
              </w:rPr>
            </w:pPr>
          </w:p>
          <w:p w14:paraId="2F105A53" w14:textId="7FF61811" w:rsidR="00FE25B7" w:rsidRPr="00FC3824" w:rsidDel="008B3C85" w:rsidRDefault="00FE25B7" w:rsidP="00FE25B7">
            <w:pPr>
              <w:spacing w:line="240" w:lineRule="auto"/>
              <w:rPr>
                <w:del w:id="459" w:author="Author"/>
                <w:sz w:val="16"/>
                <w:szCs w:val="16"/>
              </w:rPr>
            </w:pPr>
            <w:del w:id="460" w:author="Author">
              <w:r w:rsidRPr="00FC3824" w:rsidDel="008B3C85">
                <w:rPr>
                  <w:sz w:val="16"/>
                  <w:szCs w:val="16"/>
                </w:rPr>
                <w:delText>Parties</w:delText>
              </w:r>
            </w:del>
          </w:p>
          <w:p w14:paraId="2165E00C" w14:textId="1F063505" w:rsidR="00FE25B7" w:rsidRPr="00FC3824" w:rsidDel="008B3C85" w:rsidRDefault="00FE25B7" w:rsidP="00FE25B7">
            <w:pPr>
              <w:spacing w:line="240" w:lineRule="auto"/>
              <w:rPr>
                <w:del w:id="461" w:author="Author"/>
                <w:sz w:val="16"/>
                <w:szCs w:val="16"/>
              </w:rPr>
            </w:pPr>
          </w:p>
          <w:p w14:paraId="718A7460" w14:textId="4C2CC992" w:rsidR="00FE25B7" w:rsidRPr="00FC3824" w:rsidRDefault="00FE25B7" w:rsidP="00FE25B7">
            <w:pPr>
              <w:spacing w:line="240" w:lineRule="auto"/>
              <w:rPr>
                <w:sz w:val="16"/>
                <w:szCs w:val="16"/>
                <w:lang w:val="en-AU"/>
              </w:rPr>
            </w:pPr>
            <w:del w:id="462" w:author="Author">
              <w:r w:rsidRPr="00FC3824" w:rsidDel="008B3C85">
                <w:rPr>
                  <w:sz w:val="16"/>
                  <w:szCs w:val="16"/>
                </w:rPr>
                <w:delText>CROP (if required)</w:delText>
              </w:r>
            </w:del>
          </w:p>
        </w:tc>
        <w:tc>
          <w:tcPr>
            <w:tcW w:w="709" w:type="dxa"/>
          </w:tcPr>
          <w:p w14:paraId="773C6CAC" w14:textId="56A63886" w:rsidR="00FE25B7" w:rsidRPr="00FC3824" w:rsidRDefault="00FE25B7" w:rsidP="00FE25B7">
            <w:pPr>
              <w:spacing w:line="240" w:lineRule="auto"/>
              <w:rPr>
                <w:sz w:val="16"/>
                <w:szCs w:val="16"/>
                <w:lang w:val="en-AU"/>
              </w:rPr>
            </w:pPr>
            <w:del w:id="463" w:author="Author">
              <w:r w:rsidRPr="00FC3824" w:rsidDel="008B3C85">
                <w:rPr>
                  <w:sz w:val="16"/>
                  <w:szCs w:val="16"/>
                </w:rPr>
                <w:delText>SPREP to lead and to review with the Parties</w:delText>
              </w:r>
            </w:del>
          </w:p>
        </w:tc>
      </w:tr>
    </w:tbl>
    <w:p w14:paraId="425E8440" w14:textId="77777777" w:rsidR="00844E1E" w:rsidRDefault="00844E1E">
      <w:pPr>
        <w:rPr>
          <w:ins w:id="464" w:author="Author"/>
        </w:rPr>
      </w:pPr>
      <w:r>
        <w:br w:type="page"/>
      </w:r>
    </w:p>
    <w:p w14:paraId="017C65EF" w14:textId="475CF288" w:rsidR="00745E36" w:rsidRDefault="00745E36" w:rsidP="006B095D">
      <w:pPr>
        <w:pStyle w:val="Heading2"/>
      </w:pPr>
      <w:ins w:id="465" w:author="Author">
        <w:r w:rsidRPr="00745E36">
          <w:lastRenderedPageBreak/>
          <w:t>Goal IV: Monitoring and Reporting</w:t>
        </w:r>
      </w:ins>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20" w:firstRow="1" w:lastRow="0" w:firstColumn="0" w:lastColumn="0" w:noHBand="0" w:noVBand="0"/>
      </w:tblPr>
      <w:tblGrid>
        <w:gridCol w:w="1612"/>
        <w:gridCol w:w="3344"/>
        <w:gridCol w:w="6"/>
        <w:gridCol w:w="986"/>
        <w:gridCol w:w="6"/>
        <w:gridCol w:w="2123"/>
        <w:gridCol w:w="1984"/>
        <w:gridCol w:w="712"/>
        <w:gridCol w:w="709"/>
        <w:gridCol w:w="709"/>
        <w:gridCol w:w="709"/>
        <w:gridCol w:w="709"/>
        <w:gridCol w:w="850"/>
        <w:gridCol w:w="709"/>
        <w:tblGridChange w:id="466">
          <w:tblGrid>
            <w:gridCol w:w="1029"/>
            <w:gridCol w:w="583"/>
            <w:gridCol w:w="1029"/>
            <w:gridCol w:w="2315"/>
            <w:gridCol w:w="6"/>
            <w:gridCol w:w="986"/>
            <w:gridCol w:w="6"/>
            <w:gridCol w:w="37"/>
            <w:gridCol w:w="992"/>
            <w:gridCol w:w="1094"/>
            <w:gridCol w:w="1029"/>
            <w:gridCol w:w="955"/>
            <w:gridCol w:w="712"/>
            <w:gridCol w:w="317"/>
            <w:gridCol w:w="392"/>
            <w:gridCol w:w="320"/>
            <w:gridCol w:w="389"/>
            <w:gridCol w:w="320"/>
            <w:gridCol w:w="389"/>
            <w:gridCol w:w="320"/>
            <w:gridCol w:w="389"/>
            <w:gridCol w:w="320"/>
            <w:gridCol w:w="530"/>
            <w:gridCol w:w="179"/>
            <w:gridCol w:w="530"/>
            <w:gridCol w:w="320"/>
            <w:gridCol w:w="709"/>
          </w:tblGrid>
        </w:tblGridChange>
      </w:tblGrid>
      <w:tr w:rsidR="002C6609" w:rsidRPr="00F53F12" w:rsidDel="00745E36" w14:paraId="6A6449CA" w14:textId="77777777" w:rsidTr="00844E1E">
        <w:trPr>
          <w:trHeight w:val="210"/>
          <w:del w:id="467" w:author="Author"/>
        </w:trPr>
        <w:tc>
          <w:tcPr>
            <w:tcW w:w="15168" w:type="dxa"/>
            <w:gridSpan w:val="14"/>
            <w:shd w:val="clear" w:color="auto" w:fill="FFC000" w:themeFill="accent4"/>
          </w:tcPr>
          <w:p w14:paraId="0480D1B6" w14:textId="0458BD1D" w:rsidR="00205A3F" w:rsidRPr="00F53F12" w:rsidDel="00745E36" w:rsidRDefault="00205A3F" w:rsidP="00F554C4">
            <w:pPr>
              <w:spacing w:line="240" w:lineRule="auto"/>
              <w:rPr>
                <w:del w:id="468" w:author="Author"/>
                <w:b/>
                <w:bCs/>
                <w:sz w:val="16"/>
                <w:szCs w:val="16"/>
                <w:lang w:val="en-AU"/>
              </w:rPr>
            </w:pPr>
            <w:del w:id="469" w:author="Author">
              <w:r w:rsidRPr="00F53F12" w:rsidDel="00745E36">
                <w:rPr>
                  <w:b/>
                  <w:bCs/>
                  <w:sz w:val="16"/>
                  <w:szCs w:val="16"/>
                  <w:lang w:val="en-AU"/>
                </w:rPr>
                <w:delText>Goal IV: Monitoring and Reporting</w:delText>
              </w:r>
            </w:del>
          </w:p>
        </w:tc>
      </w:tr>
      <w:tr w:rsidR="002C6609" w:rsidRPr="00F53F12" w14:paraId="6DA7DDEF" w14:textId="77777777" w:rsidTr="00745E36">
        <w:trPr>
          <w:trHeight w:val="215"/>
          <w:tblHeader/>
        </w:trPr>
        <w:tc>
          <w:tcPr>
            <w:tcW w:w="1612" w:type="dxa"/>
            <w:tcBorders>
              <w:top w:val="single" w:sz="4" w:space="0" w:color="auto"/>
              <w:left w:val="single" w:sz="4" w:space="0" w:color="auto"/>
              <w:bottom w:val="nil"/>
              <w:right w:val="single" w:sz="4" w:space="0" w:color="auto"/>
            </w:tcBorders>
            <w:shd w:val="clear" w:color="auto" w:fill="D9E2F3" w:themeFill="accent5" w:themeFillTint="33"/>
          </w:tcPr>
          <w:p w14:paraId="28AE46A0" w14:textId="77777777" w:rsidR="00745E36" w:rsidRPr="00F53F12" w:rsidRDefault="00745E36" w:rsidP="00F57DF8">
            <w:pPr>
              <w:spacing w:line="240" w:lineRule="auto"/>
              <w:rPr>
                <w:b/>
                <w:sz w:val="16"/>
                <w:szCs w:val="16"/>
                <w:lang w:val="en-AU"/>
              </w:rPr>
            </w:pPr>
            <w:r w:rsidRPr="00F53F12">
              <w:rPr>
                <w:b/>
                <w:sz w:val="16"/>
                <w:szCs w:val="16"/>
                <w:lang w:val="en-AU"/>
              </w:rPr>
              <w:t>Strategic Action</w:t>
            </w:r>
          </w:p>
        </w:tc>
        <w:tc>
          <w:tcPr>
            <w:tcW w:w="3344" w:type="dxa"/>
            <w:tcBorders>
              <w:top w:val="single" w:sz="4" w:space="0" w:color="auto"/>
              <w:left w:val="single" w:sz="4" w:space="0" w:color="auto"/>
              <w:bottom w:val="nil"/>
              <w:right w:val="single" w:sz="4" w:space="0" w:color="auto"/>
            </w:tcBorders>
            <w:shd w:val="clear" w:color="auto" w:fill="D9E2F3" w:themeFill="accent5" w:themeFillTint="33"/>
          </w:tcPr>
          <w:p w14:paraId="40D83740" w14:textId="77777777" w:rsidR="00745E36" w:rsidRPr="00F53F12" w:rsidRDefault="00745E36" w:rsidP="00F57DF8">
            <w:pPr>
              <w:spacing w:line="240" w:lineRule="auto"/>
              <w:rPr>
                <w:b/>
                <w:sz w:val="16"/>
                <w:szCs w:val="16"/>
                <w:lang w:val="en-AU"/>
              </w:rPr>
            </w:pPr>
            <w:r w:rsidRPr="00F53F12">
              <w:rPr>
                <w:b/>
                <w:sz w:val="16"/>
                <w:szCs w:val="16"/>
                <w:lang w:val="en-AU"/>
              </w:rPr>
              <w:t>Activities</w:t>
            </w:r>
          </w:p>
        </w:tc>
        <w:tc>
          <w:tcPr>
            <w:tcW w:w="992" w:type="dxa"/>
            <w:gridSpan w:val="2"/>
            <w:tcBorders>
              <w:top w:val="single" w:sz="4" w:space="0" w:color="auto"/>
              <w:left w:val="single" w:sz="4" w:space="0" w:color="auto"/>
              <w:bottom w:val="nil"/>
              <w:right w:val="single" w:sz="4" w:space="0" w:color="auto"/>
            </w:tcBorders>
            <w:shd w:val="clear" w:color="auto" w:fill="D9E2F3" w:themeFill="accent5" w:themeFillTint="33"/>
          </w:tcPr>
          <w:p w14:paraId="41CC7BE6" w14:textId="77777777" w:rsidR="00745E36" w:rsidRPr="00F53F12" w:rsidRDefault="00745E36" w:rsidP="00F57DF8">
            <w:pPr>
              <w:spacing w:line="240" w:lineRule="auto"/>
              <w:rPr>
                <w:b/>
                <w:sz w:val="16"/>
                <w:szCs w:val="16"/>
                <w:lang w:val="en-AU"/>
              </w:rPr>
            </w:pPr>
            <w:r w:rsidRPr="00F53F12">
              <w:rPr>
                <w:b/>
                <w:sz w:val="16"/>
                <w:szCs w:val="16"/>
                <w:lang w:val="en-AU"/>
              </w:rPr>
              <w:t xml:space="preserve">Budget &amp; </w:t>
            </w:r>
          </w:p>
          <w:p w14:paraId="5CBA04BD" w14:textId="77777777" w:rsidR="00745E36" w:rsidRPr="00F53F12" w:rsidRDefault="00745E36" w:rsidP="00F57DF8">
            <w:pPr>
              <w:spacing w:line="240" w:lineRule="auto"/>
              <w:rPr>
                <w:b/>
                <w:sz w:val="16"/>
                <w:szCs w:val="16"/>
                <w:lang w:val="en-AU"/>
              </w:rPr>
            </w:pPr>
            <w:r w:rsidRPr="00F53F12">
              <w:rPr>
                <w:b/>
                <w:sz w:val="16"/>
                <w:szCs w:val="16"/>
                <w:lang w:val="en-AU"/>
              </w:rPr>
              <w:t>Source</w:t>
            </w:r>
          </w:p>
        </w:tc>
        <w:tc>
          <w:tcPr>
            <w:tcW w:w="2129" w:type="dxa"/>
            <w:gridSpan w:val="2"/>
            <w:tcBorders>
              <w:top w:val="single" w:sz="4" w:space="0" w:color="auto"/>
              <w:left w:val="single" w:sz="4" w:space="0" w:color="auto"/>
              <w:bottom w:val="nil"/>
              <w:right w:val="single" w:sz="4" w:space="0" w:color="auto"/>
            </w:tcBorders>
            <w:shd w:val="clear" w:color="auto" w:fill="D9E2F3" w:themeFill="accent5" w:themeFillTint="33"/>
          </w:tcPr>
          <w:p w14:paraId="6754ACDC" w14:textId="77777777" w:rsidR="00745E36" w:rsidRPr="00F53F12" w:rsidRDefault="00745E36" w:rsidP="00F57DF8">
            <w:pPr>
              <w:spacing w:line="240" w:lineRule="auto"/>
              <w:jc w:val="center"/>
              <w:rPr>
                <w:b/>
                <w:sz w:val="16"/>
                <w:szCs w:val="16"/>
                <w:lang w:val="en-AU"/>
              </w:rPr>
            </w:pPr>
            <w:r w:rsidRPr="00F53F12">
              <w:rPr>
                <w:b/>
                <w:sz w:val="16"/>
                <w:szCs w:val="16"/>
                <w:lang w:val="en-AU"/>
              </w:rPr>
              <w:t>Expected outcomes</w:t>
            </w:r>
          </w:p>
        </w:tc>
        <w:tc>
          <w:tcPr>
            <w:tcW w:w="1984" w:type="dxa"/>
            <w:tcBorders>
              <w:top w:val="single" w:sz="4" w:space="0" w:color="auto"/>
              <w:left w:val="single" w:sz="4" w:space="0" w:color="auto"/>
              <w:bottom w:val="nil"/>
              <w:right w:val="single" w:sz="4" w:space="0" w:color="auto"/>
            </w:tcBorders>
            <w:shd w:val="clear" w:color="auto" w:fill="D9E2F3" w:themeFill="accent5" w:themeFillTint="33"/>
          </w:tcPr>
          <w:p w14:paraId="36786AD5" w14:textId="77777777" w:rsidR="00745E36" w:rsidRPr="00F53F12" w:rsidRDefault="00745E36" w:rsidP="00F57DF8">
            <w:pPr>
              <w:spacing w:line="240" w:lineRule="auto"/>
              <w:jc w:val="center"/>
              <w:rPr>
                <w:b/>
                <w:sz w:val="16"/>
                <w:szCs w:val="16"/>
                <w:lang w:val="en-AU"/>
              </w:rPr>
            </w:pPr>
            <w:r w:rsidRPr="00F53F12">
              <w:rPr>
                <w:b/>
                <w:sz w:val="16"/>
                <w:szCs w:val="16"/>
                <w:lang w:val="en-AU"/>
              </w:rPr>
              <w:t>Impact created</w:t>
            </w:r>
          </w:p>
        </w:tc>
        <w:tc>
          <w:tcPr>
            <w:tcW w:w="712" w:type="dxa"/>
            <w:tcBorders>
              <w:top w:val="single" w:sz="4" w:space="0" w:color="auto"/>
              <w:left w:val="single" w:sz="4" w:space="0" w:color="auto"/>
              <w:bottom w:val="single" w:sz="4" w:space="0" w:color="auto"/>
              <w:right w:val="nil"/>
            </w:tcBorders>
            <w:shd w:val="clear" w:color="auto" w:fill="D9E2F3" w:themeFill="accent5" w:themeFillTint="33"/>
            <w:tcMar>
              <w:left w:w="57" w:type="dxa"/>
              <w:right w:w="57" w:type="dxa"/>
            </w:tcMar>
            <w:vAlign w:val="center"/>
          </w:tcPr>
          <w:p w14:paraId="44A75155" w14:textId="77777777" w:rsidR="00745E36" w:rsidRPr="00F53F12" w:rsidRDefault="00745E36" w:rsidP="00F57DF8">
            <w:pPr>
              <w:spacing w:line="240" w:lineRule="auto"/>
              <w:jc w:val="center"/>
              <w:rPr>
                <w:b/>
                <w:sz w:val="16"/>
                <w:szCs w:val="16"/>
                <w:lang w:val="en-AU"/>
              </w:rPr>
            </w:pPr>
            <w:r w:rsidRPr="00F53F12">
              <w:rPr>
                <w:b/>
                <w:sz w:val="16"/>
                <w:szCs w:val="16"/>
                <w:lang w:val="en-AU"/>
              </w:rPr>
              <w:t>Timeline</w:t>
            </w:r>
          </w:p>
        </w:tc>
        <w:tc>
          <w:tcPr>
            <w:tcW w:w="709" w:type="dxa"/>
            <w:tcBorders>
              <w:top w:val="single" w:sz="4" w:space="0" w:color="auto"/>
              <w:left w:val="nil"/>
              <w:bottom w:val="single" w:sz="4" w:space="0" w:color="auto"/>
              <w:right w:val="nil"/>
            </w:tcBorders>
            <w:shd w:val="clear" w:color="auto" w:fill="D9E2F3" w:themeFill="accent5" w:themeFillTint="33"/>
            <w:vAlign w:val="center"/>
          </w:tcPr>
          <w:p w14:paraId="61E80F8E" w14:textId="77777777" w:rsidR="00745E36" w:rsidRPr="00F53F12" w:rsidRDefault="00745E36" w:rsidP="00F57DF8">
            <w:pPr>
              <w:spacing w:line="240" w:lineRule="auto"/>
              <w:jc w:val="center"/>
              <w:rPr>
                <w:b/>
                <w:sz w:val="16"/>
                <w:szCs w:val="16"/>
                <w:lang w:val="en-AU"/>
              </w:rPr>
            </w:pPr>
          </w:p>
        </w:tc>
        <w:tc>
          <w:tcPr>
            <w:tcW w:w="709" w:type="dxa"/>
            <w:tcBorders>
              <w:top w:val="single" w:sz="4" w:space="0" w:color="auto"/>
              <w:left w:val="nil"/>
              <w:bottom w:val="single" w:sz="4" w:space="0" w:color="auto"/>
              <w:right w:val="nil"/>
            </w:tcBorders>
            <w:shd w:val="clear" w:color="auto" w:fill="D9E2F3" w:themeFill="accent5" w:themeFillTint="33"/>
            <w:vAlign w:val="center"/>
          </w:tcPr>
          <w:p w14:paraId="1EA9A716" w14:textId="77777777" w:rsidR="00745E36" w:rsidRPr="00F53F12" w:rsidRDefault="00745E36" w:rsidP="00F57DF8">
            <w:pPr>
              <w:spacing w:line="240" w:lineRule="auto"/>
              <w:jc w:val="center"/>
              <w:rPr>
                <w:b/>
                <w:sz w:val="16"/>
                <w:szCs w:val="16"/>
                <w:lang w:val="en-AU"/>
              </w:rPr>
            </w:pPr>
          </w:p>
        </w:tc>
        <w:tc>
          <w:tcPr>
            <w:tcW w:w="709" w:type="dxa"/>
            <w:tcBorders>
              <w:top w:val="single" w:sz="4" w:space="0" w:color="auto"/>
              <w:left w:val="nil"/>
              <w:bottom w:val="single" w:sz="4" w:space="0" w:color="auto"/>
              <w:right w:val="nil"/>
            </w:tcBorders>
            <w:shd w:val="clear" w:color="auto" w:fill="D9E2F3" w:themeFill="accent5" w:themeFillTint="33"/>
            <w:vAlign w:val="center"/>
          </w:tcPr>
          <w:p w14:paraId="6D7BAB11" w14:textId="77777777" w:rsidR="00745E36" w:rsidRPr="00F53F12" w:rsidRDefault="00745E36" w:rsidP="00F57DF8">
            <w:pPr>
              <w:spacing w:line="240" w:lineRule="auto"/>
              <w:jc w:val="center"/>
              <w:rPr>
                <w:b/>
                <w:sz w:val="16"/>
                <w:szCs w:val="16"/>
                <w:lang w:val="en-AU"/>
              </w:rPr>
            </w:pPr>
          </w:p>
        </w:tc>
        <w:tc>
          <w:tcPr>
            <w:tcW w:w="709" w:type="dxa"/>
            <w:tcBorders>
              <w:top w:val="single" w:sz="4" w:space="0" w:color="auto"/>
              <w:left w:val="nil"/>
              <w:bottom w:val="single" w:sz="4" w:space="0" w:color="auto"/>
              <w:right w:val="single" w:sz="4" w:space="0" w:color="auto"/>
            </w:tcBorders>
            <w:shd w:val="clear" w:color="auto" w:fill="D9E2F3" w:themeFill="accent5" w:themeFillTint="33"/>
            <w:vAlign w:val="center"/>
          </w:tcPr>
          <w:p w14:paraId="3C5E8E3B" w14:textId="77777777" w:rsidR="00745E36" w:rsidRPr="00F53F12" w:rsidRDefault="00745E36" w:rsidP="00F57DF8">
            <w:pPr>
              <w:spacing w:line="240" w:lineRule="auto"/>
              <w:jc w:val="center"/>
              <w:rPr>
                <w:b/>
                <w:sz w:val="16"/>
                <w:szCs w:val="16"/>
                <w:lang w:val="en-AU"/>
              </w:rPr>
            </w:pPr>
          </w:p>
        </w:tc>
        <w:tc>
          <w:tcPr>
            <w:tcW w:w="850" w:type="dxa"/>
            <w:tcBorders>
              <w:top w:val="single" w:sz="4" w:space="0" w:color="auto"/>
              <w:left w:val="single" w:sz="4" w:space="0" w:color="auto"/>
              <w:bottom w:val="nil"/>
              <w:right w:val="single" w:sz="4" w:space="0" w:color="auto"/>
            </w:tcBorders>
            <w:shd w:val="clear" w:color="auto" w:fill="D9E2F3" w:themeFill="accent5" w:themeFillTint="33"/>
          </w:tcPr>
          <w:p w14:paraId="12834C5F" w14:textId="77777777" w:rsidR="00745E36" w:rsidRPr="00F53F12" w:rsidRDefault="00745E36" w:rsidP="00F57DF8">
            <w:pPr>
              <w:spacing w:line="240" w:lineRule="auto"/>
              <w:jc w:val="center"/>
              <w:rPr>
                <w:b/>
                <w:sz w:val="16"/>
                <w:szCs w:val="16"/>
                <w:lang w:val="en-AU"/>
              </w:rPr>
            </w:pPr>
            <w:r w:rsidRPr="00F53F12">
              <w:rPr>
                <w:b/>
                <w:sz w:val="16"/>
                <w:szCs w:val="16"/>
                <w:lang w:val="en-AU"/>
              </w:rPr>
              <w:t xml:space="preserve">Potential </w:t>
            </w:r>
          </w:p>
          <w:p w14:paraId="5215914E" w14:textId="77777777" w:rsidR="00745E36" w:rsidRPr="00F53F12" w:rsidRDefault="00745E36" w:rsidP="00F57DF8">
            <w:pPr>
              <w:spacing w:line="240" w:lineRule="auto"/>
              <w:jc w:val="center"/>
              <w:rPr>
                <w:b/>
                <w:sz w:val="16"/>
                <w:szCs w:val="16"/>
                <w:lang w:val="en-AU"/>
              </w:rPr>
            </w:pPr>
            <w:r w:rsidRPr="00F53F12">
              <w:rPr>
                <w:b/>
                <w:sz w:val="16"/>
                <w:szCs w:val="16"/>
                <w:lang w:val="en-AU"/>
              </w:rPr>
              <w:t>Partners</w:t>
            </w:r>
          </w:p>
        </w:tc>
        <w:tc>
          <w:tcPr>
            <w:tcW w:w="709" w:type="dxa"/>
            <w:tcBorders>
              <w:top w:val="single" w:sz="4" w:space="0" w:color="auto"/>
              <w:left w:val="single" w:sz="4" w:space="0" w:color="auto"/>
              <w:bottom w:val="nil"/>
              <w:right w:val="single" w:sz="4" w:space="0" w:color="auto"/>
            </w:tcBorders>
            <w:shd w:val="clear" w:color="auto" w:fill="D9E2F3" w:themeFill="accent5" w:themeFillTint="33"/>
          </w:tcPr>
          <w:p w14:paraId="20745167" w14:textId="77777777" w:rsidR="00745E36" w:rsidRPr="00F53F12" w:rsidRDefault="00745E36" w:rsidP="00F57DF8">
            <w:pPr>
              <w:spacing w:line="240" w:lineRule="auto"/>
              <w:jc w:val="center"/>
              <w:rPr>
                <w:b/>
                <w:sz w:val="16"/>
                <w:szCs w:val="16"/>
                <w:lang w:val="en-AU"/>
              </w:rPr>
            </w:pPr>
            <w:r w:rsidRPr="00F53F12">
              <w:rPr>
                <w:b/>
                <w:sz w:val="16"/>
                <w:szCs w:val="16"/>
                <w:lang w:val="en-AU"/>
              </w:rPr>
              <w:t xml:space="preserve">Lead </w:t>
            </w:r>
          </w:p>
          <w:p w14:paraId="29639DC2" w14:textId="77777777" w:rsidR="00745E36" w:rsidRPr="00F53F12" w:rsidRDefault="00745E36" w:rsidP="00F57DF8">
            <w:pPr>
              <w:spacing w:line="240" w:lineRule="auto"/>
              <w:jc w:val="center"/>
              <w:rPr>
                <w:b/>
                <w:sz w:val="16"/>
                <w:szCs w:val="16"/>
                <w:lang w:val="en-AU"/>
              </w:rPr>
            </w:pPr>
            <w:r w:rsidRPr="00F53F12">
              <w:rPr>
                <w:b/>
                <w:sz w:val="16"/>
                <w:szCs w:val="16"/>
                <w:lang w:val="en-AU"/>
              </w:rPr>
              <w:t>Agency</w:t>
            </w:r>
          </w:p>
        </w:tc>
      </w:tr>
      <w:tr w:rsidR="002C6609" w:rsidRPr="00F53F12" w14:paraId="4017504B" w14:textId="77777777" w:rsidTr="00745E36">
        <w:trPr>
          <w:trHeight w:val="20"/>
          <w:tblHeader/>
        </w:trPr>
        <w:tc>
          <w:tcPr>
            <w:tcW w:w="1612" w:type="dxa"/>
            <w:tcBorders>
              <w:top w:val="nil"/>
              <w:left w:val="single" w:sz="4" w:space="0" w:color="auto"/>
              <w:bottom w:val="single" w:sz="4" w:space="0" w:color="auto"/>
              <w:right w:val="single" w:sz="4" w:space="0" w:color="auto"/>
            </w:tcBorders>
            <w:shd w:val="clear" w:color="auto" w:fill="D9E2F3" w:themeFill="accent5" w:themeFillTint="33"/>
          </w:tcPr>
          <w:p w14:paraId="5BFA1E72" w14:textId="77777777" w:rsidR="00745E36" w:rsidRPr="00F53F12" w:rsidRDefault="00745E36" w:rsidP="00F57DF8">
            <w:pPr>
              <w:spacing w:line="240" w:lineRule="auto"/>
              <w:rPr>
                <w:b/>
                <w:sz w:val="16"/>
                <w:szCs w:val="16"/>
                <w:lang w:val="en-AU"/>
              </w:rPr>
            </w:pPr>
          </w:p>
        </w:tc>
        <w:tc>
          <w:tcPr>
            <w:tcW w:w="3344" w:type="dxa"/>
            <w:tcBorders>
              <w:top w:val="nil"/>
              <w:left w:val="single" w:sz="4" w:space="0" w:color="auto"/>
              <w:bottom w:val="single" w:sz="4" w:space="0" w:color="auto"/>
              <w:right w:val="single" w:sz="4" w:space="0" w:color="auto"/>
            </w:tcBorders>
            <w:shd w:val="clear" w:color="auto" w:fill="D9E2F3" w:themeFill="accent5" w:themeFillTint="33"/>
          </w:tcPr>
          <w:p w14:paraId="256EE8BD" w14:textId="77777777" w:rsidR="00745E36" w:rsidRPr="00F53F12" w:rsidRDefault="00745E36" w:rsidP="00F57DF8">
            <w:pPr>
              <w:spacing w:line="240" w:lineRule="auto"/>
              <w:rPr>
                <w:b/>
                <w:sz w:val="16"/>
                <w:szCs w:val="16"/>
                <w:lang w:val="en-AU"/>
              </w:rPr>
            </w:pPr>
          </w:p>
        </w:tc>
        <w:tc>
          <w:tcPr>
            <w:tcW w:w="992" w:type="dxa"/>
            <w:gridSpan w:val="2"/>
            <w:tcBorders>
              <w:top w:val="nil"/>
              <w:left w:val="single" w:sz="4" w:space="0" w:color="auto"/>
              <w:bottom w:val="single" w:sz="4" w:space="0" w:color="auto"/>
              <w:right w:val="single" w:sz="4" w:space="0" w:color="auto"/>
            </w:tcBorders>
            <w:shd w:val="clear" w:color="auto" w:fill="D9E2F3" w:themeFill="accent5" w:themeFillTint="33"/>
          </w:tcPr>
          <w:p w14:paraId="2AE34EA9" w14:textId="77777777" w:rsidR="00745E36" w:rsidRPr="00F53F12" w:rsidRDefault="00745E36" w:rsidP="00F57DF8">
            <w:pPr>
              <w:spacing w:line="240" w:lineRule="auto"/>
              <w:rPr>
                <w:b/>
                <w:sz w:val="16"/>
                <w:szCs w:val="16"/>
                <w:lang w:val="en-AU"/>
              </w:rPr>
            </w:pPr>
          </w:p>
        </w:tc>
        <w:tc>
          <w:tcPr>
            <w:tcW w:w="2129" w:type="dxa"/>
            <w:gridSpan w:val="2"/>
            <w:tcBorders>
              <w:top w:val="nil"/>
              <w:left w:val="single" w:sz="4" w:space="0" w:color="auto"/>
              <w:bottom w:val="single" w:sz="4" w:space="0" w:color="auto"/>
              <w:right w:val="single" w:sz="4" w:space="0" w:color="auto"/>
            </w:tcBorders>
            <w:shd w:val="clear" w:color="auto" w:fill="D9E2F3" w:themeFill="accent5" w:themeFillTint="33"/>
          </w:tcPr>
          <w:p w14:paraId="6D4D857B" w14:textId="77777777" w:rsidR="00745E36" w:rsidRPr="00F53F12" w:rsidRDefault="00745E36" w:rsidP="00F57DF8">
            <w:pPr>
              <w:spacing w:line="240" w:lineRule="auto"/>
              <w:rPr>
                <w:b/>
                <w:sz w:val="16"/>
                <w:szCs w:val="16"/>
                <w:lang w:val="en-AU"/>
              </w:rPr>
            </w:pPr>
          </w:p>
        </w:tc>
        <w:tc>
          <w:tcPr>
            <w:tcW w:w="1984" w:type="dxa"/>
            <w:tcBorders>
              <w:top w:val="nil"/>
              <w:left w:val="single" w:sz="4" w:space="0" w:color="auto"/>
              <w:bottom w:val="single" w:sz="4" w:space="0" w:color="auto"/>
              <w:right w:val="single" w:sz="4" w:space="0" w:color="auto"/>
            </w:tcBorders>
            <w:shd w:val="clear" w:color="auto" w:fill="D9E2F3" w:themeFill="accent5" w:themeFillTint="33"/>
          </w:tcPr>
          <w:p w14:paraId="5206A297" w14:textId="77777777" w:rsidR="00745E36" w:rsidRPr="00F53F12" w:rsidRDefault="00745E36" w:rsidP="00F57DF8">
            <w:pPr>
              <w:spacing w:line="240" w:lineRule="auto"/>
              <w:rPr>
                <w:b/>
                <w:sz w:val="16"/>
                <w:szCs w:val="16"/>
                <w:lang w:val="en-AU"/>
              </w:rPr>
            </w:pPr>
          </w:p>
        </w:tc>
        <w:tc>
          <w:tcPr>
            <w:tcW w:w="712" w:type="dxa"/>
            <w:tcBorders>
              <w:top w:val="single" w:sz="4" w:space="0" w:color="auto"/>
              <w:left w:val="single" w:sz="4" w:space="0" w:color="auto"/>
              <w:bottom w:val="single" w:sz="4" w:space="0" w:color="auto"/>
              <w:right w:val="single" w:sz="4" w:space="0" w:color="auto"/>
            </w:tcBorders>
            <w:shd w:val="clear" w:color="auto" w:fill="D9E2F3" w:themeFill="accent5" w:themeFillTint="33"/>
            <w:tcMar>
              <w:left w:w="57" w:type="dxa"/>
              <w:right w:w="57" w:type="dxa"/>
            </w:tcMar>
            <w:vAlign w:val="center"/>
          </w:tcPr>
          <w:p w14:paraId="63984BB4" w14:textId="77777777" w:rsidR="00745E36" w:rsidRPr="00F53F12" w:rsidRDefault="00745E36" w:rsidP="00F57DF8">
            <w:pPr>
              <w:spacing w:line="240" w:lineRule="auto"/>
              <w:jc w:val="center"/>
              <w:rPr>
                <w:b/>
                <w:sz w:val="16"/>
                <w:szCs w:val="16"/>
                <w:lang w:val="en-AU"/>
              </w:rPr>
            </w:pPr>
            <w:r w:rsidRPr="00F53F12">
              <w:rPr>
                <w:b/>
                <w:sz w:val="16"/>
                <w:szCs w:val="16"/>
                <w:lang w:val="en-AU"/>
              </w:rPr>
              <w:t>COP19</w:t>
            </w:r>
          </w:p>
          <w:p w14:paraId="649D11DA" w14:textId="77777777" w:rsidR="00745E36" w:rsidRPr="00F53F12" w:rsidRDefault="00745E36" w:rsidP="00F57DF8">
            <w:pPr>
              <w:spacing w:line="240" w:lineRule="auto"/>
              <w:jc w:val="center"/>
              <w:rPr>
                <w:b/>
                <w:sz w:val="16"/>
                <w:szCs w:val="16"/>
                <w:lang w:val="en-AU"/>
              </w:rPr>
            </w:pPr>
            <w:r w:rsidRPr="00F53F12">
              <w:rPr>
                <w:b/>
                <w:sz w:val="16"/>
                <w:szCs w:val="16"/>
                <w:lang w:val="en-AU"/>
              </w:rPr>
              <w:t>(2027)</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tcMar>
              <w:left w:w="57" w:type="dxa"/>
              <w:right w:w="57" w:type="dxa"/>
            </w:tcMar>
            <w:vAlign w:val="center"/>
          </w:tcPr>
          <w:p w14:paraId="78C2D3C0" w14:textId="77777777" w:rsidR="00745E36" w:rsidRPr="00F53F12" w:rsidRDefault="00745E36" w:rsidP="00F57DF8">
            <w:pPr>
              <w:spacing w:line="240" w:lineRule="auto"/>
              <w:jc w:val="center"/>
              <w:rPr>
                <w:b/>
                <w:sz w:val="16"/>
                <w:szCs w:val="16"/>
                <w:lang w:val="en-AU"/>
              </w:rPr>
            </w:pPr>
            <w:r w:rsidRPr="00F53F12">
              <w:rPr>
                <w:b/>
                <w:sz w:val="16"/>
                <w:szCs w:val="16"/>
                <w:lang w:val="en-AU"/>
              </w:rPr>
              <w:t>COP20</w:t>
            </w:r>
          </w:p>
          <w:p w14:paraId="65425ABE" w14:textId="77777777" w:rsidR="00745E36" w:rsidRPr="00F53F12" w:rsidRDefault="00745E36" w:rsidP="00F57DF8">
            <w:pPr>
              <w:spacing w:line="240" w:lineRule="auto"/>
              <w:jc w:val="center"/>
              <w:rPr>
                <w:b/>
                <w:sz w:val="16"/>
                <w:szCs w:val="16"/>
                <w:lang w:val="en-AU"/>
              </w:rPr>
            </w:pPr>
            <w:r w:rsidRPr="00F53F12">
              <w:rPr>
                <w:b/>
                <w:sz w:val="16"/>
                <w:szCs w:val="16"/>
                <w:lang w:val="en-AU"/>
              </w:rPr>
              <w:t>(2029)</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tcMar>
              <w:left w:w="57" w:type="dxa"/>
              <w:right w:w="57" w:type="dxa"/>
            </w:tcMar>
            <w:vAlign w:val="center"/>
          </w:tcPr>
          <w:p w14:paraId="3DA01DBD" w14:textId="77777777" w:rsidR="00745E36" w:rsidRPr="00F53F12" w:rsidRDefault="00745E36" w:rsidP="00F57DF8">
            <w:pPr>
              <w:spacing w:line="240" w:lineRule="auto"/>
              <w:jc w:val="center"/>
              <w:rPr>
                <w:b/>
                <w:sz w:val="16"/>
                <w:szCs w:val="16"/>
                <w:lang w:val="en-AU"/>
              </w:rPr>
            </w:pPr>
            <w:r w:rsidRPr="00F53F12">
              <w:rPr>
                <w:b/>
                <w:sz w:val="16"/>
                <w:szCs w:val="16"/>
                <w:lang w:val="en-AU"/>
              </w:rPr>
              <w:t>COP21</w:t>
            </w:r>
          </w:p>
          <w:p w14:paraId="42A1B905" w14:textId="77777777" w:rsidR="00745E36" w:rsidRPr="00F53F12" w:rsidRDefault="00745E36" w:rsidP="00F57DF8">
            <w:pPr>
              <w:spacing w:line="240" w:lineRule="auto"/>
              <w:jc w:val="center"/>
              <w:rPr>
                <w:b/>
                <w:sz w:val="16"/>
                <w:szCs w:val="16"/>
                <w:lang w:val="en-AU"/>
              </w:rPr>
            </w:pPr>
            <w:r w:rsidRPr="00F53F12">
              <w:rPr>
                <w:b/>
                <w:sz w:val="16"/>
                <w:szCs w:val="16"/>
                <w:lang w:val="en-AU"/>
              </w:rPr>
              <w:t>(2031)</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tcMar>
              <w:left w:w="57" w:type="dxa"/>
              <w:right w:w="57" w:type="dxa"/>
            </w:tcMar>
            <w:vAlign w:val="center"/>
          </w:tcPr>
          <w:p w14:paraId="5143DB18" w14:textId="77777777" w:rsidR="00745E36" w:rsidRPr="00F53F12" w:rsidRDefault="00745E36" w:rsidP="00F57DF8">
            <w:pPr>
              <w:spacing w:line="240" w:lineRule="auto"/>
              <w:jc w:val="center"/>
              <w:rPr>
                <w:b/>
                <w:sz w:val="16"/>
                <w:szCs w:val="16"/>
                <w:lang w:val="en-AU"/>
              </w:rPr>
            </w:pPr>
            <w:r w:rsidRPr="00F53F12">
              <w:rPr>
                <w:b/>
                <w:sz w:val="16"/>
                <w:szCs w:val="16"/>
                <w:lang w:val="en-AU"/>
              </w:rPr>
              <w:t>COP22</w:t>
            </w:r>
          </w:p>
          <w:p w14:paraId="3338FF3C" w14:textId="77777777" w:rsidR="00745E36" w:rsidRPr="00F53F12" w:rsidRDefault="00745E36" w:rsidP="00F57DF8">
            <w:pPr>
              <w:spacing w:line="240" w:lineRule="auto"/>
              <w:jc w:val="center"/>
              <w:rPr>
                <w:b/>
                <w:sz w:val="16"/>
                <w:szCs w:val="16"/>
                <w:lang w:val="en-AU"/>
              </w:rPr>
            </w:pPr>
            <w:r w:rsidRPr="00F53F12">
              <w:rPr>
                <w:b/>
                <w:sz w:val="16"/>
                <w:szCs w:val="16"/>
                <w:lang w:val="en-AU"/>
              </w:rPr>
              <w:t>(2033)</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2CA480A2" w14:textId="77777777" w:rsidR="00745E36" w:rsidRPr="00F53F12" w:rsidRDefault="00745E36" w:rsidP="00F57DF8">
            <w:pPr>
              <w:spacing w:line="240" w:lineRule="auto"/>
              <w:jc w:val="center"/>
              <w:rPr>
                <w:b/>
                <w:sz w:val="16"/>
                <w:szCs w:val="16"/>
                <w:lang w:val="en-AU"/>
              </w:rPr>
            </w:pPr>
            <w:r w:rsidRPr="00F53F12">
              <w:rPr>
                <w:b/>
                <w:sz w:val="16"/>
                <w:szCs w:val="16"/>
                <w:lang w:val="en-AU"/>
              </w:rPr>
              <w:t>COP23</w:t>
            </w:r>
          </w:p>
          <w:p w14:paraId="3DE7868B" w14:textId="77777777" w:rsidR="00745E36" w:rsidRPr="00F53F12" w:rsidRDefault="00745E36" w:rsidP="00F57DF8">
            <w:pPr>
              <w:spacing w:line="240" w:lineRule="auto"/>
              <w:jc w:val="center"/>
              <w:rPr>
                <w:b/>
                <w:sz w:val="16"/>
                <w:szCs w:val="16"/>
                <w:lang w:val="en-AU"/>
              </w:rPr>
            </w:pPr>
            <w:r w:rsidRPr="00F53F12">
              <w:rPr>
                <w:b/>
                <w:sz w:val="16"/>
                <w:szCs w:val="16"/>
                <w:lang w:val="en-AU"/>
              </w:rPr>
              <w:t>(2035)</w:t>
            </w:r>
          </w:p>
        </w:tc>
        <w:tc>
          <w:tcPr>
            <w:tcW w:w="850" w:type="dxa"/>
            <w:tcBorders>
              <w:top w:val="nil"/>
              <w:left w:val="single" w:sz="4" w:space="0" w:color="auto"/>
              <w:bottom w:val="single" w:sz="4" w:space="0" w:color="auto"/>
              <w:right w:val="single" w:sz="4" w:space="0" w:color="auto"/>
            </w:tcBorders>
            <w:shd w:val="clear" w:color="auto" w:fill="D9E2F3" w:themeFill="accent5" w:themeFillTint="33"/>
          </w:tcPr>
          <w:p w14:paraId="7621451B" w14:textId="77777777" w:rsidR="00745E36" w:rsidRPr="00F53F12" w:rsidRDefault="00745E36" w:rsidP="00F57DF8">
            <w:pPr>
              <w:spacing w:line="240" w:lineRule="auto"/>
              <w:jc w:val="center"/>
              <w:rPr>
                <w:b/>
                <w:sz w:val="16"/>
                <w:szCs w:val="16"/>
                <w:lang w:val="en-AU"/>
              </w:rPr>
            </w:pPr>
          </w:p>
        </w:tc>
        <w:tc>
          <w:tcPr>
            <w:tcW w:w="709" w:type="dxa"/>
            <w:tcBorders>
              <w:top w:val="nil"/>
              <w:left w:val="single" w:sz="4" w:space="0" w:color="auto"/>
              <w:bottom w:val="single" w:sz="4" w:space="0" w:color="auto"/>
              <w:right w:val="single" w:sz="4" w:space="0" w:color="auto"/>
            </w:tcBorders>
            <w:shd w:val="clear" w:color="auto" w:fill="D9E2F3" w:themeFill="accent5" w:themeFillTint="33"/>
          </w:tcPr>
          <w:p w14:paraId="75650901" w14:textId="77777777" w:rsidR="00745E36" w:rsidRPr="00F53F12" w:rsidRDefault="00745E36" w:rsidP="00F57DF8">
            <w:pPr>
              <w:spacing w:line="240" w:lineRule="auto"/>
              <w:jc w:val="center"/>
              <w:rPr>
                <w:b/>
                <w:sz w:val="16"/>
                <w:szCs w:val="16"/>
                <w:lang w:val="en-AU"/>
              </w:rPr>
            </w:pPr>
          </w:p>
        </w:tc>
      </w:tr>
      <w:tr w:rsidR="002C6609" w:rsidRPr="00F53F12" w14:paraId="56BE3799" w14:textId="5CF9DD13" w:rsidTr="007F2D5E">
        <w:tblPrEx>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20" w:firstRow="1" w:lastRow="0" w:firstColumn="0" w:lastColumn="0" w:noHBand="0" w:noVBand="0"/>
          <w:tblPrExChange w:id="470" w:author="Author">
            <w:tblPrEx>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20" w:firstRow="1" w:lastRow="0" w:firstColumn="0" w:lastColumn="0" w:noHBand="0" w:noVBand="0"/>
            </w:tblPrEx>
          </w:tblPrExChange>
        </w:tblPrEx>
        <w:trPr>
          <w:hidden/>
          <w:trPrChange w:id="471" w:author="Author">
            <w:trPr>
              <w:gridBefore w:val="1"/>
              <w:hidden/>
            </w:trPr>
          </w:trPrChange>
        </w:trPr>
        <w:tc>
          <w:tcPr>
            <w:tcW w:w="1612" w:type="dxa"/>
            <w:vMerge w:val="restart"/>
            <w:tcPrChange w:id="472" w:author="Author">
              <w:tcPr>
                <w:tcW w:w="1612" w:type="dxa"/>
                <w:gridSpan w:val="2"/>
                <w:vMerge w:val="restart"/>
              </w:tcPr>
            </w:tcPrChange>
          </w:tcPr>
          <w:p w14:paraId="10142A24" w14:textId="77777777" w:rsidR="008333F8" w:rsidRPr="00F53F12" w:rsidRDefault="008333F8" w:rsidP="008333F8">
            <w:pPr>
              <w:pStyle w:val="ListParagraph"/>
              <w:numPr>
                <w:ilvl w:val="0"/>
                <w:numId w:val="9"/>
              </w:numPr>
              <w:spacing w:line="240" w:lineRule="auto"/>
              <w:rPr>
                <w:ins w:id="473" w:author="Author"/>
                <w:vanish/>
                <w:sz w:val="16"/>
                <w:szCs w:val="16"/>
                <w:lang w:val="en-AU"/>
              </w:rPr>
            </w:pPr>
          </w:p>
          <w:p w14:paraId="78E52DB6" w14:textId="77777777" w:rsidR="008333F8" w:rsidRPr="00F53F12" w:rsidRDefault="008333F8" w:rsidP="008333F8">
            <w:pPr>
              <w:pStyle w:val="ListParagraph"/>
              <w:numPr>
                <w:ilvl w:val="0"/>
                <w:numId w:val="9"/>
              </w:numPr>
              <w:spacing w:line="240" w:lineRule="auto"/>
              <w:rPr>
                <w:ins w:id="474" w:author="Author"/>
                <w:vanish/>
                <w:sz w:val="16"/>
                <w:szCs w:val="16"/>
                <w:lang w:val="en-AU"/>
              </w:rPr>
            </w:pPr>
          </w:p>
          <w:p w14:paraId="0685854F" w14:textId="77777777" w:rsidR="002C6609" w:rsidRPr="00F53F12" w:rsidRDefault="002C6609" w:rsidP="001A03A0">
            <w:pPr>
              <w:pStyle w:val="ListParagraph"/>
              <w:numPr>
                <w:ilvl w:val="0"/>
                <w:numId w:val="17"/>
              </w:numPr>
              <w:spacing w:line="240" w:lineRule="auto"/>
              <w:rPr>
                <w:ins w:id="475" w:author="Author"/>
                <w:rFonts w:eastAsia="Times New Roman" w:cstheme="minorBidi"/>
                <w:vanish/>
                <w:sz w:val="16"/>
                <w:szCs w:val="16"/>
                <w:lang w:val="en-AU"/>
              </w:rPr>
            </w:pPr>
          </w:p>
          <w:p w14:paraId="03CB072C" w14:textId="77777777" w:rsidR="002C6609" w:rsidRPr="00F53F12" w:rsidRDefault="002C6609" w:rsidP="001A03A0">
            <w:pPr>
              <w:pStyle w:val="ListParagraph"/>
              <w:numPr>
                <w:ilvl w:val="0"/>
                <w:numId w:val="17"/>
              </w:numPr>
              <w:spacing w:line="240" w:lineRule="auto"/>
              <w:rPr>
                <w:ins w:id="476" w:author="Author"/>
                <w:rFonts w:eastAsia="Times New Roman" w:cstheme="minorBidi"/>
                <w:vanish/>
                <w:sz w:val="16"/>
                <w:szCs w:val="16"/>
                <w:lang w:val="en-AU"/>
              </w:rPr>
            </w:pPr>
          </w:p>
          <w:p w14:paraId="11F4D934" w14:textId="509FAF05" w:rsidR="009D48F7" w:rsidRPr="00EB2274" w:rsidRDefault="009D48F7" w:rsidP="006B095D">
            <w:pPr>
              <w:pStyle w:val="ListParagraph1"/>
              <w:framePr w:hSpace="0" w:wrap="auto" w:vAnchor="margin" w:xAlign="left" w:yAlign="inline"/>
              <w:numPr>
                <w:ilvl w:val="1"/>
                <w:numId w:val="18"/>
              </w:numPr>
              <w:suppressOverlap w:val="0"/>
              <w:rPr>
                <w:sz w:val="16"/>
                <w:szCs w:val="16"/>
              </w:rPr>
            </w:pPr>
            <w:ins w:id="477" w:author="Author">
              <w:r w:rsidRPr="006B095D">
                <w:rPr>
                  <w:color w:val="auto"/>
                  <w:sz w:val="16"/>
                  <w:szCs w:val="16"/>
                </w:rPr>
                <w:t xml:space="preserve">Improve reporting under the Noumea Convention through the development of </w:t>
              </w:r>
            </w:ins>
            <w:del w:id="478" w:author="Author">
              <w:r w:rsidRPr="006B095D" w:rsidDel="009D48F7">
                <w:rPr>
                  <w:color w:val="auto"/>
                  <w:sz w:val="16"/>
                  <w:szCs w:val="16"/>
                </w:rPr>
                <w:delText>A</w:delText>
              </w:r>
            </w:del>
            <w:ins w:id="479" w:author="Author">
              <w:r w:rsidRPr="006B095D">
                <w:rPr>
                  <w:color w:val="auto"/>
                  <w:sz w:val="16"/>
                  <w:szCs w:val="16"/>
                </w:rPr>
                <w:t>a</w:t>
              </w:r>
            </w:ins>
            <w:r w:rsidRPr="006B095D">
              <w:rPr>
                <w:color w:val="auto"/>
                <w:sz w:val="16"/>
                <w:szCs w:val="16"/>
              </w:rPr>
              <w:t xml:space="preserve"> standardised monitoring and evaluation framework</w:t>
            </w:r>
            <w:del w:id="480" w:author="Author">
              <w:r w:rsidRPr="006B095D" w:rsidDel="009D48F7">
                <w:rPr>
                  <w:color w:val="auto"/>
                  <w:sz w:val="16"/>
                  <w:szCs w:val="16"/>
                </w:rPr>
                <w:delText xml:space="preserve"> for the Noumea Convention </w:delText>
              </w:r>
            </w:del>
          </w:p>
          <w:p w14:paraId="1E833089" w14:textId="77777777" w:rsidR="009D48F7" w:rsidRPr="00F53F12" w:rsidRDefault="009D48F7" w:rsidP="009D48F7">
            <w:pPr>
              <w:spacing w:line="240" w:lineRule="auto"/>
              <w:rPr>
                <w:sz w:val="16"/>
                <w:szCs w:val="16"/>
                <w:lang w:val="en-AU"/>
              </w:rPr>
            </w:pPr>
          </w:p>
          <w:p w14:paraId="74D4784F" w14:textId="547DAEA5" w:rsidR="009D48F7" w:rsidRPr="00F53F12" w:rsidRDefault="009D48F7" w:rsidP="009D48F7">
            <w:pPr>
              <w:spacing w:line="240" w:lineRule="auto"/>
              <w:rPr>
                <w:sz w:val="16"/>
                <w:szCs w:val="16"/>
                <w:lang w:val="en-AU"/>
              </w:rPr>
            </w:pPr>
            <w:r w:rsidRPr="00F53F12">
              <w:rPr>
                <w:sz w:val="16"/>
                <w:szCs w:val="16"/>
                <w:highlight w:val="yellow"/>
                <w:lang w:val="en-AU"/>
              </w:rPr>
              <w:t>[recomm: 15]</w:t>
            </w:r>
          </w:p>
        </w:tc>
        <w:tc>
          <w:tcPr>
            <w:tcW w:w="3350" w:type="dxa"/>
            <w:gridSpan w:val="2"/>
            <w:tcPrChange w:id="481" w:author="Author">
              <w:tcPr>
                <w:tcW w:w="3350" w:type="dxa"/>
                <w:gridSpan w:val="5"/>
              </w:tcPr>
            </w:tcPrChange>
          </w:tcPr>
          <w:p w14:paraId="726FF5A1" w14:textId="029C288F" w:rsidR="009D48F7" w:rsidRPr="006B095D" w:rsidRDefault="009D48F7" w:rsidP="001A03A0">
            <w:pPr>
              <w:pStyle w:val="ListParagraph1"/>
              <w:framePr w:wrap="around"/>
              <w:numPr>
                <w:ilvl w:val="2"/>
                <w:numId w:val="18"/>
              </w:numPr>
              <w:rPr>
                <w:ins w:id="482" w:author="Author"/>
                <w:sz w:val="16"/>
                <w:szCs w:val="16"/>
              </w:rPr>
            </w:pPr>
            <w:r w:rsidRPr="003227F0">
              <w:rPr>
                <w:sz w:val="16"/>
                <w:szCs w:val="16"/>
              </w:rPr>
              <w:t xml:space="preserve">Develop a standardised monitoring and evaluation framework for the Noumea Convention (with identified baseline, defining goals, targets and indicators </w:t>
            </w:r>
            <w:proofErr w:type="gramStart"/>
            <w:r w:rsidRPr="003227F0">
              <w:rPr>
                <w:sz w:val="16"/>
                <w:szCs w:val="16"/>
              </w:rPr>
              <w:t>similar to</w:t>
            </w:r>
            <w:proofErr w:type="gramEnd"/>
            <w:r w:rsidRPr="003227F0">
              <w:rPr>
                <w:sz w:val="16"/>
                <w:szCs w:val="16"/>
              </w:rPr>
              <w:t xml:space="preserve"> SDGs and CBD-GBF processes)</w:t>
            </w:r>
            <w:ins w:id="483" w:author="Author">
              <w:r w:rsidRPr="003227F0">
                <w:rPr>
                  <w:sz w:val="16"/>
                  <w:szCs w:val="16"/>
                </w:rPr>
                <w:t>. Including:</w:t>
              </w:r>
            </w:ins>
          </w:p>
          <w:p w14:paraId="7F7BDB45" w14:textId="52FE3E3F" w:rsidR="009D48F7" w:rsidRPr="006B095D" w:rsidRDefault="009D48F7" w:rsidP="009D48F7">
            <w:pPr>
              <w:pStyle w:val="ListParagraph1"/>
              <w:framePr w:wrap="around"/>
              <w:numPr>
                <w:ilvl w:val="0"/>
                <w:numId w:val="13"/>
              </w:numPr>
              <w:rPr>
                <w:ins w:id="484" w:author="Author"/>
                <w:color w:val="auto"/>
                <w:sz w:val="16"/>
                <w:szCs w:val="16"/>
              </w:rPr>
            </w:pPr>
            <w:ins w:id="485" w:author="Author">
              <w:r w:rsidRPr="006B095D">
                <w:rPr>
                  <w:color w:val="auto"/>
                  <w:sz w:val="16"/>
                  <w:szCs w:val="16"/>
                </w:rPr>
                <w:t>Review and update, as required, the current template for reporting under the Noumea Convention</w:t>
              </w:r>
            </w:ins>
          </w:p>
          <w:p w14:paraId="1B07B6A7" w14:textId="4D346C8B" w:rsidR="009D48F7" w:rsidRPr="006B095D" w:rsidRDefault="009D48F7" w:rsidP="006B095D">
            <w:pPr>
              <w:pStyle w:val="ListParagraph"/>
              <w:numPr>
                <w:ilvl w:val="0"/>
                <w:numId w:val="13"/>
              </w:numPr>
              <w:rPr>
                <w:ins w:id="486" w:author="Author"/>
                <w:rFonts w:eastAsia="Times New Roman" w:cstheme="minorBidi"/>
                <w:sz w:val="16"/>
                <w:szCs w:val="16"/>
                <w:lang w:val="en-AU"/>
              </w:rPr>
            </w:pPr>
            <w:ins w:id="487" w:author="Author">
              <w:r w:rsidRPr="006B095D">
                <w:rPr>
                  <w:rFonts w:eastAsia="Times New Roman" w:cstheme="minorBidi"/>
                  <w:sz w:val="16"/>
                  <w:szCs w:val="16"/>
                  <w:lang w:val="en-AU"/>
                </w:rPr>
                <w:t>Assess the feasibility of an online reporting tool/system/template for the Convention including ongoing maintenance costs</w:t>
              </w:r>
            </w:ins>
          </w:p>
          <w:p w14:paraId="1618592D" w14:textId="4D97E871" w:rsidR="009D48F7" w:rsidRPr="00F53F12" w:rsidRDefault="009D48F7" w:rsidP="009D48F7">
            <w:pPr>
              <w:pStyle w:val="ListParagraph1"/>
              <w:framePr w:hSpace="0" w:wrap="auto" w:vAnchor="margin" w:xAlign="left" w:yAlign="inline"/>
              <w:numPr>
                <w:ilvl w:val="0"/>
                <w:numId w:val="0"/>
              </w:numPr>
              <w:suppressOverlap w:val="0"/>
              <w:rPr>
                <w:color w:val="auto"/>
                <w:sz w:val="16"/>
                <w:szCs w:val="16"/>
              </w:rPr>
            </w:pPr>
          </w:p>
        </w:tc>
        <w:tc>
          <w:tcPr>
            <w:tcW w:w="992" w:type="dxa"/>
            <w:gridSpan w:val="2"/>
            <w:tcPrChange w:id="488" w:author="Author">
              <w:tcPr>
                <w:tcW w:w="992" w:type="dxa"/>
              </w:tcPr>
            </w:tcPrChange>
          </w:tcPr>
          <w:p w14:paraId="410C6F2B" w14:textId="6F59F45B" w:rsidR="009D48F7" w:rsidRPr="00F53F12" w:rsidRDefault="009D48F7" w:rsidP="009D48F7">
            <w:pPr>
              <w:spacing w:line="240" w:lineRule="auto"/>
              <w:jc w:val="center"/>
              <w:rPr>
                <w:sz w:val="16"/>
                <w:szCs w:val="16"/>
                <w:lang w:val="en-AU"/>
              </w:rPr>
            </w:pPr>
            <w:r w:rsidRPr="00F53F12">
              <w:rPr>
                <w:sz w:val="16"/>
                <w:szCs w:val="16"/>
                <w:lang w:val="en-AU"/>
              </w:rPr>
              <w:t>USD30-40k</w:t>
            </w:r>
          </w:p>
        </w:tc>
        <w:tc>
          <w:tcPr>
            <w:tcW w:w="2123" w:type="dxa"/>
            <w:tcPrChange w:id="489" w:author="Author">
              <w:tcPr>
                <w:tcW w:w="2123" w:type="dxa"/>
                <w:gridSpan w:val="2"/>
              </w:tcPr>
            </w:tcPrChange>
          </w:tcPr>
          <w:p w14:paraId="5FCB6455" w14:textId="77777777" w:rsidR="009D48F7" w:rsidRPr="00F53F12" w:rsidRDefault="009D48F7" w:rsidP="009D48F7">
            <w:pPr>
              <w:spacing w:line="240" w:lineRule="auto"/>
              <w:rPr>
                <w:sz w:val="16"/>
                <w:szCs w:val="16"/>
                <w:lang w:val="en-AU"/>
              </w:rPr>
            </w:pPr>
            <w:r w:rsidRPr="00F53F12">
              <w:rPr>
                <w:sz w:val="16"/>
                <w:szCs w:val="16"/>
                <w:lang w:val="en-AU"/>
              </w:rPr>
              <w:t>National reporting template more standardised, user friendly and comprehensive</w:t>
            </w:r>
          </w:p>
          <w:p w14:paraId="3F53B771" w14:textId="77777777" w:rsidR="009D48F7" w:rsidRPr="00F53F12" w:rsidRDefault="009D48F7" w:rsidP="009D48F7">
            <w:pPr>
              <w:spacing w:line="240" w:lineRule="auto"/>
              <w:rPr>
                <w:sz w:val="16"/>
                <w:szCs w:val="16"/>
                <w:lang w:val="en-AU"/>
              </w:rPr>
            </w:pPr>
          </w:p>
          <w:p w14:paraId="745C0340" w14:textId="77777777" w:rsidR="009D48F7" w:rsidRPr="00F53F12" w:rsidRDefault="009D48F7" w:rsidP="009D48F7">
            <w:pPr>
              <w:spacing w:line="240" w:lineRule="auto"/>
              <w:rPr>
                <w:ins w:id="490" w:author="Author"/>
                <w:sz w:val="16"/>
                <w:szCs w:val="16"/>
                <w:lang w:val="en-AU"/>
              </w:rPr>
            </w:pPr>
            <w:r w:rsidRPr="00F53F12">
              <w:rPr>
                <w:sz w:val="16"/>
                <w:szCs w:val="16"/>
                <w:lang w:val="en-AU"/>
              </w:rPr>
              <w:t>Potential ease of conducting national reporting through online means</w:t>
            </w:r>
            <w:ins w:id="491" w:author="Author">
              <w:r w:rsidRPr="00F53F12">
                <w:rPr>
                  <w:sz w:val="16"/>
                  <w:szCs w:val="16"/>
                  <w:lang w:val="en-AU"/>
                </w:rPr>
                <w:t xml:space="preserve"> </w:t>
              </w:r>
            </w:ins>
          </w:p>
          <w:p w14:paraId="47965AA3" w14:textId="77777777" w:rsidR="009D48F7" w:rsidRPr="00F53F12" w:rsidRDefault="009D48F7" w:rsidP="009D48F7">
            <w:pPr>
              <w:spacing w:line="240" w:lineRule="auto"/>
              <w:rPr>
                <w:ins w:id="492" w:author="Author"/>
                <w:sz w:val="16"/>
                <w:szCs w:val="16"/>
                <w:lang w:val="en-AU"/>
              </w:rPr>
            </w:pPr>
          </w:p>
          <w:p w14:paraId="0EC09AAA" w14:textId="336512FE" w:rsidR="009D48F7" w:rsidRPr="00F53F12" w:rsidRDefault="009D48F7" w:rsidP="009D48F7">
            <w:pPr>
              <w:spacing w:line="240" w:lineRule="auto"/>
              <w:rPr>
                <w:ins w:id="493" w:author="Author"/>
                <w:sz w:val="16"/>
                <w:szCs w:val="16"/>
                <w:lang w:val="en-AU"/>
              </w:rPr>
            </w:pPr>
            <w:ins w:id="494" w:author="Author">
              <w:r w:rsidRPr="00F53F12">
                <w:rPr>
                  <w:sz w:val="16"/>
                  <w:szCs w:val="16"/>
                  <w:lang w:val="en-AU"/>
                </w:rPr>
                <w:t>Establish environmental baseline data set for Noumea Convention</w:t>
              </w:r>
            </w:ins>
          </w:p>
          <w:p w14:paraId="0DFA18CB" w14:textId="77777777" w:rsidR="009D48F7" w:rsidRPr="00F53F12" w:rsidRDefault="009D48F7" w:rsidP="009D48F7">
            <w:pPr>
              <w:spacing w:line="240" w:lineRule="auto"/>
              <w:rPr>
                <w:ins w:id="495" w:author="Author"/>
                <w:sz w:val="16"/>
                <w:szCs w:val="16"/>
                <w:lang w:val="en-AU"/>
              </w:rPr>
            </w:pPr>
          </w:p>
          <w:p w14:paraId="4E95DD97" w14:textId="77777777" w:rsidR="009D48F7" w:rsidRPr="00F53F12" w:rsidRDefault="009D48F7" w:rsidP="009D48F7">
            <w:pPr>
              <w:spacing w:line="240" w:lineRule="auto"/>
              <w:rPr>
                <w:ins w:id="496" w:author="Author"/>
                <w:sz w:val="16"/>
                <w:szCs w:val="16"/>
                <w:lang w:val="en-AU"/>
              </w:rPr>
            </w:pPr>
            <w:ins w:id="497" w:author="Author">
              <w:r w:rsidRPr="00F53F12">
                <w:rPr>
                  <w:sz w:val="16"/>
                  <w:szCs w:val="16"/>
                  <w:lang w:val="en-AU"/>
                </w:rPr>
                <w:t>A standardised M&amp;E framework (clear goals, indicators, etc)</w:t>
              </w:r>
            </w:ins>
          </w:p>
          <w:p w14:paraId="07E5F13C" w14:textId="6662CC62" w:rsidR="009D48F7" w:rsidRPr="00F53F12" w:rsidRDefault="009D48F7" w:rsidP="009D48F7">
            <w:pPr>
              <w:spacing w:line="240" w:lineRule="auto"/>
              <w:rPr>
                <w:sz w:val="16"/>
                <w:szCs w:val="16"/>
                <w:lang w:val="en-AU"/>
              </w:rPr>
            </w:pPr>
          </w:p>
        </w:tc>
        <w:tc>
          <w:tcPr>
            <w:tcW w:w="1984" w:type="dxa"/>
            <w:tcPrChange w:id="498" w:author="Author">
              <w:tcPr>
                <w:tcW w:w="1984" w:type="dxa"/>
                <w:gridSpan w:val="3"/>
              </w:tcPr>
            </w:tcPrChange>
          </w:tcPr>
          <w:p w14:paraId="20F59822" w14:textId="36578449" w:rsidR="009D48F7" w:rsidRPr="00F53F12" w:rsidDel="009D48F7" w:rsidRDefault="009D48F7" w:rsidP="009D48F7">
            <w:pPr>
              <w:spacing w:line="240" w:lineRule="auto"/>
              <w:rPr>
                <w:del w:id="499" w:author="Author"/>
                <w:sz w:val="16"/>
                <w:szCs w:val="16"/>
                <w:lang w:val="en-AU"/>
              </w:rPr>
            </w:pPr>
            <w:del w:id="500" w:author="Author">
              <w:r w:rsidRPr="00F53F12" w:rsidDel="009D48F7">
                <w:rPr>
                  <w:sz w:val="16"/>
                  <w:szCs w:val="16"/>
                  <w:lang w:val="en-AU"/>
                </w:rPr>
                <w:delText>Establish environmental baseline data set for Noumea Convention</w:delText>
              </w:r>
            </w:del>
          </w:p>
          <w:p w14:paraId="328EE2A0" w14:textId="567AB537" w:rsidR="009D48F7" w:rsidRPr="00F53F12" w:rsidDel="009D48F7" w:rsidRDefault="009D48F7" w:rsidP="009D48F7">
            <w:pPr>
              <w:spacing w:line="240" w:lineRule="auto"/>
              <w:rPr>
                <w:del w:id="501" w:author="Author"/>
                <w:sz w:val="16"/>
                <w:szCs w:val="16"/>
                <w:lang w:val="en-AU"/>
              </w:rPr>
            </w:pPr>
          </w:p>
          <w:p w14:paraId="413BBE4D" w14:textId="1FD37873" w:rsidR="009D48F7" w:rsidRPr="00F53F12" w:rsidRDefault="009D48F7" w:rsidP="009D48F7">
            <w:pPr>
              <w:spacing w:line="240" w:lineRule="auto"/>
              <w:rPr>
                <w:ins w:id="502" w:author="Author"/>
                <w:sz w:val="16"/>
                <w:szCs w:val="16"/>
                <w:lang w:val="en-AU"/>
              </w:rPr>
            </w:pPr>
            <w:del w:id="503" w:author="Author">
              <w:r w:rsidRPr="00F53F12" w:rsidDel="009D48F7">
                <w:rPr>
                  <w:sz w:val="16"/>
                  <w:szCs w:val="16"/>
                  <w:lang w:val="en-AU"/>
                </w:rPr>
                <w:delText>A standardised M&amp;E framework (clear goals, indicators, etc)</w:delText>
              </w:r>
            </w:del>
          </w:p>
          <w:p w14:paraId="7FF95DFD" w14:textId="77777777" w:rsidR="009D48F7" w:rsidRPr="00F53F12" w:rsidRDefault="009D48F7" w:rsidP="009D48F7">
            <w:pPr>
              <w:spacing w:line="240" w:lineRule="auto"/>
              <w:rPr>
                <w:ins w:id="504" w:author="Author"/>
                <w:sz w:val="16"/>
                <w:szCs w:val="16"/>
                <w:lang w:val="en-AU"/>
              </w:rPr>
            </w:pPr>
            <w:ins w:id="505" w:author="Author">
              <w:r w:rsidRPr="00F53F12">
                <w:rPr>
                  <w:sz w:val="16"/>
                  <w:szCs w:val="16"/>
                  <w:lang w:val="en-AU"/>
                </w:rPr>
                <w:t>Increase in number of good quality national reports submitted on time, outlining tangible implementation results in a timely manner</w:t>
              </w:r>
            </w:ins>
          </w:p>
          <w:p w14:paraId="1C97B849" w14:textId="77777777" w:rsidR="009D48F7" w:rsidRPr="00F53F12" w:rsidRDefault="009D48F7" w:rsidP="009D48F7">
            <w:pPr>
              <w:spacing w:line="240" w:lineRule="auto"/>
              <w:rPr>
                <w:ins w:id="506" w:author="Author"/>
                <w:sz w:val="16"/>
                <w:szCs w:val="16"/>
                <w:lang w:val="en-AU"/>
              </w:rPr>
            </w:pPr>
          </w:p>
          <w:p w14:paraId="0385884A" w14:textId="77777777" w:rsidR="009D48F7" w:rsidRPr="00F53F12" w:rsidRDefault="009D48F7" w:rsidP="009D48F7">
            <w:pPr>
              <w:spacing w:line="240" w:lineRule="auto"/>
              <w:rPr>
                <w:ins w:id="507" w:author="Author"/>
                <w:sz w:val="16"/>
                <w:szCs w:val="16"/>
                <w:lang w:val="en-AU"/>
              </w:rPr>
            </w:pPr>
            <w:ins w:id="508" w:author="Author">
              <w:r w:rsidRPr="00F53F12">
                <w:rPr>
                  <w:sz w:val="16"/>
                  <w:szCs w:val="16"/>
                  <w:lang w:val="en-AU"/>
                </w:rPr>
                <w:t>clear guidance on additional national reporting requirements</w:t>
              </w:r>
            </w:ins>
          </w:p>
          <w:p w14:paraId="34CA221A" w14:textId="77777777" w:rsidR="009D48F7" w:rsidRPr="00F53F12" w:rsidRDefault="009D48F7" w:rsidP="009D48F7">
            <w:pPr>
              <w:spacing w:line="240" w:lineRule="auto"/>
              <w:rPr>
                <w:ins w:id="509" w:author="Author"/>
                <w:sz w:val="16"/>
                <w:szCs w:val="16"/>
                <w:lang w:val="en-AU"/>
              </w:rPr>
            </w:pPr>
          </w:p>
          <w:p w14:paraId="3F21CB2B" w14:textId="498B0128" w:rsidR="009D48F7" w:rsidRPr="00F53F12" w:rsidRDefault="009D48F7" w:rsidP="009D48F7">
            <w:pPr>
              <w:spacing w:line="240" w:lineRule="auto"/>
              <w:rPr>
                <w:sz w:val="16"/>
                <w:szCs w:val="16"/>
                <w:lang w:val="en-AU"/>
              </w:rPr>
            </w:pPr>
            <w:ins w:id="510" w:author="Author">
              <w:r w:rsidRPr="00F53F12">
                <w:rPr>
                  <w:sz w:val="16"/>
                  <w:szCs w:val="16"/>
                  <w:lang w:val="en-AU"/>
                </w:rPr>
                <w:t>national reporting as well as new data – also recognising other existing data and repositories</w:t>
              </w:r>
            </w:ins>
          </w:p>
        </w:tc>
        <w:tc>
          <w:tcPr>
            <w:tcW w:w="712" w:type="dxa"/>
            <w:shd w:val="clear" w:color="auto" w:fill="767171" w:themeFill="background2" w:themeFillShade="80"/>
            <w:tcMar>
              <w:left w:w="57" w:type="dxa"/>
              <w:right w:w="57" w:type="dxa"/>
            </w:tcMar>
            <w:vAlign w:val="center"/>
            <w:tcPrChange w:id="511" w:author="Author">
              <w:tcPr>
                <w:tcW w:w="712" w:type="dxa"/>
                <w:gridSpan w:val="2"/>
                <w:shd w:val="clear" w:color="auto" w:fill="767171" w:themeFill="background2" w:themeFillShade="80"/>
                <w:tcMar>
                  <w:left w:w="57" w:type="dxa"/>
                  <w:right w:w="57" w:type="dxa"/>
                </w:tcMar>
                <w:vAlign w:val="center"/>
              </w:tcPr>
            </w:tcPrChange>
          </w:tcPr>
          <w:p w14:paraId="785E217B" w14:textId="21B7F903" w:rsidR="009D48F7" w:rsidRPr="00F53F12" w:rsidRDefault="009D48F7" w:rsidP="009D48F7">
            <w:pPr>
              <w:spacing w:line="240" w:lineRule="auto"/>
              <w:jc w:val="center"/>
              <w:rPr>
                <w:sz w:val="16"/>
                <w:szCs w:val="16"/>
                <w:lang w:val="en-AU"/>
              </w:rPr>
            </w:pPr>
            <w:ins w:id="512" w:author="Author">
              <w:r w:rsidRPr="00F53F12">
                <w:rPr>
                  <w:sz w:val="16"/>
                  <w:szCs w:val="16"/>
                  <w:lang w:val="en-AU"/>
                </w:rPr>
                <w:t>Standardised M&amp;E framework endorsed at COP</w:t>
              </w:r>
            </w:ins>
          </w:p>
        </w:tc>
        <w:tc>
          <w:tcPr>
            <w:tcW w:w="709" w:type="dxa"/>
            <w:tcBorders>
              <w:bottom w:val="single" w:sz="4" w:space="0" w:color="auto"/>
            </w:tcBorders>
            <w:shd w:val="clear" w:color="auto" w:fill="auto"/>
            <w:tcMar>
              <w:left w:w="57" w:type="dxa"/>
              <w:right w:w="57" w:type="dxa"/>
            </w:tcMar>
            <w:vAlign w:val="center"/>
            <w:tcPrChange w:id="513" w:author="Author">
              <w:tcPr>
                <w:tcW w:w="709" w:type="dxa"/>
                <w:gridSpan w:val="2"/>
                <w:tcBorders>
                  <w:bottom w:val="single" w:sz="4" w:space="0" w:color="auto"/>
                </w:tcBorders>
                <w:shd w:val="clear" w:color="auto" w:fill="FFFF00"/>
                <w:tcMar>
                  <w:left w:w="57" w:type="dxa"/>
                  <w:right w:w="57" w:type="dxa"/>
                </w:tcMar>
                <w:vAlign w:val="center"/>
              </w:tcPr>
            </w:tcPrChange>
          </w:tcPr>
          <w:p w14:paraId="4E37515C" w14:textId="0E5A527F" w:rsidR="009D48F7" w:rsidRPr="00F53F12" w:rsidRDefault="009D48F7" w:rsidP="009D48F7">
            <w:pPr>
              <w:spacing w:line="240" w:lineRule="auto"/>
              <w:jc w:val="center"/>
              <w:rPr>
                <w:sz w:val="16"/>
                <w:szCs w:val="16"/>
                <w:lang w:val="en-AU"/>
              </w:rPr>
            </w:pPr>
          </w:p>
        </w:tc>
        <w:tc>
          <w:tcPr>
            <w:tcW w:w="709" w:type="dxa"/>
            <w:tcBorders>
              <w:bottom w:val="single" w:sz="4" w:space="0" w:color="auto"/>
            </w:tcBorders>
            <w:shd w:val="clear" w:color="auto" w:fill="auto"/>
            <w:tcMar>
              <w:left w:w="57" w:type="dxa"/>
              <w:right w:w="57" w:type="dxa"/>
            </w:tcMar>
            <w:vAlign w:val="center"/>
            <w:tcPrChange w:id="514" w:author="Author">
              <w:tcPr>
                <w:tcW w:w="709" w:type="dxa"/>
                <w:gridSpan w:val="2"/>
                <w:tcBorders>
                  <w:bottom w:val="single" w:sz="4" w:space="0" w:color="auto"/>
                </w:tcBorders>
                <w:shd w:val="clear" w:color="auto" w:fill="FFFF00"/>
                <w:tcMar>
                  <w:left w:w="57" w:type="dxa"/>
                  <w:right w:w="57" w:type="dxa"/>
                </w:tcMar>
                <w:vAlign w:val="center"/>
              </w:tcPr>
            </w:tcPrChange>
          </w:tcPr>
          <w:p w14:paraId="3B3922FE" w14:textId="77777777" w:rsidR="009D48F7" w:rsidRPr="00F53F12" w:rsidRDefault="009D48F7" w:rsidP="009D48F7">
            <w:pPr>
              <w:spacing w:line="240" w:lineRule="auto"/>
              <w:jc w:val="center"/>
              <w:rPr>
                <w:sz w:val="16"/>
                <w:szCs w:val="16"/>
                <w:lang w:val="en-AU"/>
              </w:rPr>
            </w:pPr>
          </w:p>
        </w:tc>
        <w:tc>
          <w:tcPr>
            <w:tcW w:w="709" w:type="dxa"/>
            <w:tcBorders>
              <w:bottom w:val="single" w:sz="4" w:space="0" w:color="auto"/>
            </w:tcBorders>
            <w:shd w:val="clear" w:color="auto" w:fill="auto"/>
            <w:tcMar>
              <w:left w:w="57" w:type="dxa"/>
              <w:right w:w="57" w:type="dxa"/>
            </w:tcMar>
            <w:vAlign w:val="center"/>
            <w:tcPrChange w:id="515" w:author="Author">
              <w:tcPr>
                <w:tcW w:w="709" w:type="dxa"/>
                <w:gridSpan w:val="2"/>
                <w:tcBorders>
                  <w:bottom w:val="single" w:sz="4" w:space="0" w:color="auto"/>
                </w:tcBorders>
                <w:shd w:val="clear" w:color="auto" w:fill="FFFF00"/>
                <w:tcMar>
                  <w:left w:w="57" w:type="dxa"/>
                  <w:right w:w="57" w:type="dxa"/>
                </w:tcMar>
                <w:vAlign w:val="center"/>
              </w:tcPr>
            </w:tcPrChange>
          </w:tcPr>
          <w:p w14:paraId="1A004BAF" w14:textId="77777777" w:rsidR="009D48F7" w:rsidRPr="00F53F12" w:rsidRDefault="009D48F7" w:rsidP="009D48F7">
            <w:pPr>
              <w:spacing w:line="240" w:lineRule="auto"/>
              <w:jc w:val="center"/>
              <w:rPr>
                <w:sz w:val="16"/>
                <w:szCs w:val="16"/>
                <w:lang w:val="en-AU"/>
              </w:rPr>
            </w:pPr>
          </w:p>
        </w:tc>
        <w:tc>
          <w:tcPr>
            <w:tcW w:w="709" w:type="dxa"/>
            <w:shd w:val="clear" w:color="auto" w:fill="auto"/>
            <w:tcPrChange w:id="516" w:author="Author">
              <w:tcPr>
                <w:tcW w:w="709" w:type="dxa"/>
                <w:gridSpan w:val="2"/>
                <w:shd w:val="clear" w:color="auto" w:fill="FFFF00"/>
              </w:tcPr>
            </w:tcPrChange>
          </w:tcPr>
          <w:p w14:paraId="15DD6173" w14:textId="77777777" w:rsidR="009D48F7" w:rsidRPr="00F53F12" w:rsidRDefault="009D48F7" w:rsidP="009D48F7">
            <w:pPr>
              <w:spacing w:line="240" w:lineRule="auto"/>
              <w:rPr>
                <w:sz w:val="16"/>
                <w:szCs w:val="16"/>
                <w:lang w:val="en-AU"/>
              </w:rPr>
            </w:pPr>
          </w:p>
        </w:tc>
        <w:tc>
          <w:tcPr>
            <w:tcW w:w="850" w:type="dxa"/>
            <w:tcPrChange w:id="517" w:author="Author">
              <w:tcPr>
                <w:tcW w:w="850" w:type="dxa"/>
                <w:gridSpan w:val="2"/>
              </w:tcPr>
            </w:tcPrChange>
          </w:tcPr>
          <w:p w14:paraId="11D149A6" w14:textId="77777777" w:rsidR="009D48F7" w:rsidRPr="00F53F12" w:rsidRDefault="009D48F7" w:rsidP="009D48F7">
            <w:pPr>
              <w:spacing w:line="240" w:lineRule="auto"/>
              <w:rPr>
                <w:sz w:val="16"/>
                <w:szCs w:val="16"/>
                <w:lang w:val="en-AU"/>
              </w:rPr>
            </w:pPr>
            <w:r w:rsidRPr="00F53F12">
              <w:rPr>
                <w:sz w:val="16"/>
                <w:szCs w:val="16"/>
                <w:lang w:val="en-AU"/>
              </w:rPr>
              <w:t>Parties</w:t>
            </w:r>
          </w:p>
          <w:p w14:paraId="0486CF10" w14:textId="77777777" w:rsidR="009D48F7" w:rsidRPr="00F53F12" w:rsidRDefault="009D48F7" w:rsidP="009D48F7">
            <w:pPr>
              <w:spacing w:line="240" w:lineRule="auto"/>
              <w:rPr>
                <w:sz w:val="16"/>
                <w:szCs w:val="16"/>
                <w:lang w:val="en-AU"/>
              </w:rPr>
            </w:pPr>
          </w:p>
          <w:p w14:paraId="5007BE43" w14:textId="1A611C11" w:rsidR="009D48F7" w:rsidRPr="00F53F12" w:rsidRDefault="009D48F7" w:rsidP="009D48F7">
            <w:pPr>
              <w:spacing w:line="240" w:lineRule="auto"/>
              <w:rPr>
                <w:sz w:val="16"/>
                <w:szCs w:val="16"/>
                <w:lang w:val="en-AU"/>
              </w:rPr>
            </w:pPr>
            <w:r w:rsidRPr="00F53F12">
              <w:rPr>
                <w:sz w:val="16"/>
                <w:szCs w:val="16"/>
                <w:lang w:val="en-AU"/>
              </w:rPr>
              <w:t xml:space="preserve">National </w:t>
            </w:r>
            <w:del w:id="518" w:author="Author">
              <w:r w:rsidRPr="00F53F12" w:rsidDel="008333F8">
                <w:rPr>
                  <w:sz w:val="16"/>
                  <w:szCs w:val="16"/>
                  <w:lang w:val="en-AU"/>
                </w:rPr>
                <w:delText>Maritime Authorities</w:delText>
              </w:r>
            </w:del>
            <w:ins w:id="519" w:author="Author">
              <w:r w:rsidR="008333F8" w:rsidRPr="00F53F12">
                <w:rPr>
                  <w:sz w:val="16"/>
                  <w:szCs w:val="16"/>
                  <w:lang w:val="en-AU"/>
                </w:rPr>
                <w:t>Implementation Partner Agencies</w:t>
              </w:r>
            </w:ins>
          </w:p>
          <w:p w14:paraId="27E454E5" w14:textId="77777777" w:rsidR="009D48F7" w:rsidRPr="00F53F12" w:rsidRDefault="009D48F7" w:rsidP="009D48F7">
            <w:pPr>
              <w:spacing w:line="240" w:lineRule="auto"/>
              <w:rPr>
                <w:sz w:val="16"/>
                <w:szCs w:val="16"/>
                <w:lang w:val="en-AU"/>
              </w:rPr>
            </w:pPr>
          </w:p>
          <w:p w14:paraId="7CF01EF1" w14:textId="0DACC568" w:rsidR="009D48F7" w:rsidRPr="00F53F12" w:rsidRDefault="008333F8" w:rsidP="009D48F7">
            <w:pPr>
              <w:spacing w:line="240" w:lineRule="auto"/>
              <w:rPr>
                <w:sz w:val="16"/>
                <w:szCs w:val="16"/>
                <w:lang w:val="en-AU"/>
              </w:rPr>
            </w:pPr>
            <w:ins w:id="520" w:author="Author">
              <w:r w:rsidRPr="00F53F12">
                <w:rPr>
                  <w:sz w:val="16"/>
                  <w:szCs w:val="16"/>
                  <w:lang w:val="en-AU"/>
                </w:rPr>
                <w:t xml:space="preserve">SPREP </w:t>
              </w:r>
            </w:ins>
            <w:r w:rsidR="009D48F7" w:rsidRPr="00F53F12">
              <w:rPr>
                <w:sz w:val="16"/>
                <w:szCs w:val="16"/>
                <w:lang w:val="en-AU"/>
              </w:rPr>
              <w:t>Partners</w:t>
            </w:r>
          </w:p>
          <w:p w14:paraId="0613FF6A" w14:textId="77777777" w:rsidR="009D48F7" w:rsidRPr="00F53F12" w:rsidRDefault="009D48F7" w:rsidP="009D48F7">
            <w:pPr>
              <w:spacing w:line="240" w:lineRule="auto"/>
              <w:rPr>
                <w:sz w:val="16"/>
                <w:szCs w:val="16"/>
                <w:lang w:val="en-AU"/>
              </w:rPr>
            </w:pPr>
          </w:p>
          <w:p w14:paraId="03982995" w14:textId="572CD4C6" w:rsidR="009D48F7" w:rsidRPr="00F53F12" w:rsidRDefault="009D48F7" w:rsidP="009D48F7">
            <w:pPr>
              <w:spacing w:line="240" w:lineRule="auto"/>
              <w:rPr>
                <w:sz w:val="16"/>
                <w:szCs w:val="16"/>
                <w:lang w:val="en-AU"/>
              </w:rPr>
            </w:pPr>
            <w:r w:rsidRPr="00F53F12">
              <w:rPr>
                <w:sz w:val="16"/>
                <w:szCs w:val="16"/>
                <w:lang w:val="en-AU"/>
              </w:rPr>
              <w:t>Donors</w:t>
            </w:r>
          </w:p>
        </w:tc>
        <w:tc>
          <w:tcPr>
            <w:tcW w:w="709" w:type="dxa"/>
            <w:tcPrChange w:id="521" w:author="Author">
              <w:tcPr>
                <w:tcW w:w="709" w:type="dxa"/>
              </w:tcPr>
            </w:tcPrChange>
          </w:tcPr>
          <w:p w14:paraId="78A31750" w14:textId="3CFF128B" w:rsidR="009D48F7" w:rsidRPr="00F53F12" w:rsidRDefault="009D48F7" w:rsidP="009D48F7">
            <w:pPr>
              <w:spacing w:line="240" w:lineRule="auto"/>
              <w:rPr>
                <w:sz w:val="16"/>
                <w:szCs w:val="16"/>
                <w:lang w:val="en-AU"/>
              </w:rPr>
            </w:pPr>
            <w:r w:rsidRPr="00F53F12">
              <w:rPr>
                <w:sz w:val="16"/>
                <w:szCs w:val="16"/>
                <w:lang w:val="en-AU"/>
              </w:rPr>
              <w:t xml:space="preserve">SPREP </w:t>
            </w:r>
          </w:p>
        </w:tc>
      </w:tr>
      <w:tr w:rsidR="002C6609" w:rsidRPr="00F53F12" w14:paraId="4D872661" w14:textId="77777777" w:rsidTr="008333F8">
        <w:tc>
          <w:tcPr>
            <w:tcW w:w="1612" w:type="dxa"/>
            <w:vMerge/>
          </w:tcPr>
          <w:p w14:paraId="13F7DCA8" w14:textId="77777777" w:rsidR="009D48F7" w:rsidRPr="00F53F12" w:rsidRDefault="009D48F7" w:rsidP="001A03A0">
            <w:pPr>
              <w:pStyle w:val="ListParagraph"/>
              <w:numPr>
                <w:ilvl w:val="0"/>
                <w:numId w:val="18"/>
              </w:numPr>
              <w:spacing w:line="240" w:lineRule="auto"/>
              <w:rPr>
                <w:sz w:val="16"/>
                <w:szCs w:val="16"/>
                <w:lang w:val="en-AU"/>
              </w:rPr>
            </w:pPr>
          </w:p>
        </w:tc>
        <w:tc>
          <w:tcPr>
            <w:tcW w:w="3350" w:type="dxa"/>
            <w:gridSpan w:val="2"/>
          </w:tcPr>
          <w:p w14:paraId="26D8CC95" w14:textId="223BC7B4" w:rsidR="009D48F7" w:rsidRPr="00F53F12" w:rsidRDefault="009D48F7" w:rsidP="001A03A0">
            <w:pPr>
              <w:pStyle w:val="ListParagraph1"/>
              <w:framePr w:wrap="around"/>
              <w:numPr>
                <w:ilvl w:val="2"/>
                <w:numId w:val="18"/>
              </w:numPr>
              <w:rPr>
                <w:color w:val="auto"/>
                <w:sz w:val="16"/>
                <w:szCs w:val="16"/>
              </w:rPr>
            </w:pPr>
            <w:r w:rsidRPr="00F53F12">
              <w:rPr>
                <w:color w:val="auto"/>
                <w:sz w:val="16"/>
                <w:szCs w:val="16"/>
              </w:rPr>
              <w:t>Conduct national and regional capacity building/training workshops on the Noumea Convention monitoring and evaluation framework elements and an approved reporting template in conjunction with outreach activities to Parties and SPREP Members</w:t>
            </w:r>
          </w:p>
        </w:tc>
        <w:tc>
          <w:tcPr>
            <w:tcW w:w="992" w:type="dxa"/>
            <w:gridSpan w:val="2"/>
          </w:tcPr>
          <w:p w14:paraId="662D48C4" w14:textId="50BC1A5A" w:rsidR="009D48F7" w:rsidRPr="00F53F12" w:rsidRDefault="009D48F7" w:rsidP="009D48F7">
            <w:pPr>
              <w:spacing w:line="240" w:lineRule="auto"/>
              <w:rPr>
                <w:sz w:val="16"/>
                <w:szCs w:val="16"/>
                <w:lang w:val="en-AU"/>
              </w:rPr>
            </w:pPr>
            <w:r w:rsidRPr="00F53F12">
              <w:rPr>
                <w:sz w:val="16"/>
                <w:szCs w:val="16"/>
                <w:lang w:val="en-AU"/>
              </w:rPr>
              <w:t>No cost determined</w:t>
            </w:r>
          </w:p>
        </w:tc>
        <w:tc>
          <w:tcPr>
            <w:tcW w:w="2123" w:type="dxa"/>
          </w:tcPr>
          <w:p w14:paraId="6F206738" w14:textId="77777777" w:rsidR="009D48F7" w:rsidRPr="00F53F12" w:rsidRDefault="009D48F7" w:rsidP="009D48F7">
            <w:pPr>
              <w:spacing w:line="240" w:lineRule="auto"/>
              <w:rPr>
                <w:sz w:val="16"/>
                <w:szCs w:val="16"/>
                <w:lang w:val="en-AU"/>
              </w:rPr>
            </w:pPr>
            <w:r w:rsidRPr="00F53F12">
              <w:rPr>
                <w:sz w:val="16"/>
                <w:szCs w:val="16"/>
                <w:lang w:val="en-AU"/>
              </w:rPr>
              <w:t xml:space="preserve">Better understanding of the M&amp;E Framework and its elements </w:t>
            </w:r>
          </w:p>
          <w:p w14:paraId="222457AA" w14:textId="77777777" w:rsidR="009D48F7" w:rsidRPr="00F53F12" w:rsidRDefault="009D48F7" w:rsidP="009D48F7">
            <w:pPr>
              <w:spacing w:line="240" w:lineRule="auto"/>
              <w:rPr>
                <w:sz w:val="16"/>
                <w:szCs w:val="16"/>
                <w:lang w:val="en-AU"/>
              </w:rPr>
            </w:pPr>
          </w:p>
          <w:p w14:paraId="724D82D5" w14:textId="57EE91D7" w:rsidR="009D48F7" w:rsidRPr="00F53F12" w:rsidRDefault="009D48F7" w:rsidP="009D48F7">
            <w:pPr>
              <w:spacing w:line="240" w:lineRule="auto"/>
              <w:rPr>
                <w:sz w:val="16"/>
                <w:szCs w:val="16"/>
                <w:lang w:val="en-AU"/>
              </w:rPr>
            </w:pPr>
            <w:r w:rsidRPr="00F53F12">
              <w:rPr>
                <w:sz w:val="16"/>
                <w:szCs w:val="16"/>
                <w:lang w:val="en-AU"/>
              </w:rPr>
              <w:t>Improved quality in reporting under the Noumea Convention</w:t>
            </w:r>
          </w:p>
        </w:tc>
        <w:tc>
          <w:tcPr>
            <w:tcW w:w="1984" w:type="dxa"/>
          </w:tcPr>
          <w:p w14:paraId="7D3B95A1" w14:textId="77777777" w:rsidR="009D48F7" w:rsidRPr="00F53F12" w:rsidRDefault="009D48F7" w:rsidP="009D48F7">
            <w:pPr>
              <w:spacing w:line="240" w:lineRule="auto"/>
              <w:rPr>
                <w:sz w:val="16"/>
                <w:szCs w:val="16"/>
                <w:lang w:val="en-AU"/>
              </w:rPr>
            </w:pPr>
            <w:r w:rsidRPr="00F53F12">
              <w:rPr>
                <w:sz w:val="16"/>
                <w:szCs w:val="16"/>
                <w:lang w:val="en-AU"/>
              </w:rPr>
              <w:t>Impacts of activities under the Noumea Convention are reported to COP</w:t>
            </w:r>
          </w:p>
          <w:p w14:paraId="752760BD" w14:textId="77777777" w:rsidR="009D48F7" w:rsidRPr="00F53F12" w:rsidRDefault="009D48F7" w:rsidP="009D48F7">
            <w:pPr>
              <w:spacing w:line="240" w:lineRule="auto"/>
              <w:rPr>
                <w:sz w:val="16"/>
                <w:szCs w:val="16"/>
                <w:lang w:val="en-AU"/>
              </w:rPr>
            </w:pPr>
          </w:p>
          <w:p w14:paraId="22A11A58" w14:textId="4726637B" w:rsidR="009D48F7" w:rsidRPr="00F53F12" w:rsidRDefault="009D48F7" w:rsidP="009D48F7">
            <w:pPr>
              <w:spacing w:line="240" w:lineRule="auto"/>
              <w:rPr>
                <w:sz w:val="16"/>
                <w:szCs w:val="16"/>
                <w:lang w:val="en-AU"/>
              </w:rPr>
            </w:pPr>
            <w:r w:rsidRPr="00F53F12">
              <w:rPr>
                <w:sz w:val="16"/>
                <w:szCs w:val="16"/>
                <w:lang w:val="en-AU"/>
              </w:rPr>
              <w:t>Delivery of activities under the Noumea Convention are monitored and evaluated for impacts to leverage funding support</w:t>
            </w:r>
          </w:p>
        </w:tc>
        <w:tc>
          <w:tcPr>
            <w:tcW w:w="712" w:type="dxa"/>
            <w:shd w:val="clear" w:color="auto" w:fill="auto"/>
            <w:tcMar>
              <w:left w:w="57" w:type="dxa"/>
              <w:right w:w="57" w:type="dxa"/>
            </w:tcMar>
            <w:vAlign w:val="center"/>
          </w:tcPr>
          <w:p w14:paraId="197C6A47" w14:textId="6D89CFF5" w:rsidR="009D48F7" w:rsidRPr="00F53F12" w:rsidRDefault="008333F8" w:rsidP="009D48F7">
            <w:pPr>
              <w:spacing w:line="240" w:lineRule="auto"/>
              <w:jc w:val="center"/>
              <w:rPr>
                <w:sz w:val="16"/>
                <w:szCs w:val="16"/>
                <w:lang w:val="en-AU"/>
              </w:rPr>
            </w:pPr>
            <w:r w:rsidRPr="00F53F12">
              <w:rPr>
                <w:sz w:val="16"/>
                <w:szCs w:val="16"/>
                <w:lang w:val="en-AU"/>
              </w:rPr>
              <w:t xml:space="preserve"> </w:t>
            </w:r>
          </w:p>
        </w:tc>
        <w:tc>
          <w:tcPr>
            <w:tcW w:w="709" w:type="dxa"/>
            <w:tcBorders>
              <w:bottom w:val="single" w:sz="4" w:space="0" w:color="auto"/>
            </w:tcBorders>
            <w:shd w:val="clear" w:color="auto" w:fill="FFFF00"/>
            <w:tcMar>
              <w:left w:w="57" w:type="dxa"/>
              <w:right w:w="57" w:type="dxa"/>
            </w:tcMar>
            <w:vAlign w:val="center"/>
          </w:tcPr>
          <w:p w14:paraId="5505E422" w14:textId="2C8ACADE" w:rsidR="009D48F7" w:rsidRPr="00F53F12" w:rsidRDefault="008333F8" w:rsidP="009D48F7">
            <w:pPr>
              <w:spacing w:line="240" w:lineRule="auto"/>
              <w:jc w:val="center"/>
              <w:rPr>
                <w:sz w:val="16"/>
                <w:szCs w:val="16"/>
                <w:lang w:val="en-AU"/>
              </w:rPr>
            </w:pPr>
            <w:ins w:id="522" w:author="Author">
              <w:r w:rsidRPr="00F53F12">
                <w:rPr>
                  <w:sz w:val="16"/>
                  <w:szCs w:val="16"/>
                  <w:lang w:val="en-AU"/>
                </w:rPr>
                <w:t xml:space="preserve"> </w:t>
              </w:r>
            </w:ins>
          </w:p>
        </w:tc>
        <w:tc>
          <w:tcPr>
            <w:tcW w:w="709" w:type="dxa"/>
            <w:tcBorders>
              <w:bottom w:val="single" w:sz="4" w:space="0" w:color="auto"/>
            </w:tcBorders>
            <w:shd w:val="clear" w:color="auto" w:fill="FFFF00"/>
            <w:tcMar>
              <w:left w:w="57" w:type="dxa"/>
              <w:right w:w="57" w:type="dxa"/>
            </w:tcMar>
            <w:vAlign w:val="center"/>
          </w:tcPr>
          <w:p w14:paraId="5E0DCAFC" w14:textId="77777777" w:rsidR="009D48F7" w:rsidRPr="00F53F12" w:rsidRDefault="009D48F7" w:rsidP="009D48F7">
            <w:pPr>
              <w:spacing w:line="240" w:lineRule="auto"/>
              <w:jc w:val="center"/>
              <w:rPr>
                <w:sz w:val="16"/>
                <w:szCs w:val="16"/>
                <w:lang w:val="en-AU"/>
              </w:rPr>
            </w:pPr>
          </w:p>
        </w:tc>
        <w:tc>
          <w:tcPr>
            <w:tcW w:w="709" w:type="dxa"/>
            <w:tcBorders>
              <w:bottom w:val="single" w:sz="4" w:space="0" w:color="auto"/>
            </w:tcBorders>
            <w:shd w:val="clear" w:color="auto" w:fill="FFFF00"/>
            <w:tcMar>
              <w:left w:w="57" w:type="dxa"/>
              <w:right w:w="57" w:type="dxa"/>
            </w:tcMar>
            <w:vAlign w:val="center"/>
          </w:tcPr>
          <w:p w14:paraId="52310F32" w14:textId="77777777" w:rsidR="009D48F7" w:rsidRPr="00F53F12" w:rsidRDefault="009D48F7" w:rsidP="009D48F7">
            <w:pPr>
              <w:spacing w:line="240" w:lineRule="auto"/>
              <w:jc w:val="center"/>
              <w:rPr>
                <w:sz w:val="16"/>
                <w:szCs w:val="16"/>
                <w:lang w:val="en-AU"/>
              </w:rPr>
            </w:pPr>
          </w:p>
        </w:tc>
        <w:tc>
          <w:tcPr>
            <w:tcW w:w="709" w:type="dxa"/>
            <w:shd w:val="clear" w:color="auto" w:fill="FFFF00"/>
          </w:tcPr>
          <w:p w14:paraId="3F20CF59" w14:textId="77777777" w:rsidR="009D48F7" w:rsidRPr="00F53F12" w:rsidRDefault="009D48F7" w:rsidP="009D48F7">
            <w:pPr>
              <w:spacing w:line="240" w:lineRule="auto"/>
              <w:rPr>
                <w:sz w:val="16"/>
                <w:szCs w:val="16"/>
                <w:lang w:val="en-AU"/>
              </w:rPr>
            </w:pPr>
          </w:p>
        </w:tc>
        <w:tc>
          <w:tcPr>
            <w:tcW w:w="850" w:type="dxa"/>
          </w:tcPr>
          <w:p w14:paraId="336A404E" w14:textId="1ECF965C" w:rsidR="009D48F7" w:rsidRPr="00F53F12" w:rsidRDefault="009D48F7" w:rsidP="009D48F7">
            <w:pPr>
              <w:spacing w:line="240" w:lineRule="auto"/>
              <w:rPr>
                <w:sz w:val="16"/>
                <w:szCs w:val="16"/>
                <w:lang w:val="en-AU"/>
              </w:rPr>
            </w:pPr>
            <w:del w:id="523" w:author="Author">
              <w:r w:rsidRPr="00F53F12" w:rsidDel="002C6609">
                <w:rPr>
                  <w:sz w:val="16"/>
                  <w:szCs w:val="16"/>
                  <w:lang w:val="en-AU"/>
                </w:rPr>
                <w:delText>SPREP</w:delText>
              </w:r>
            </w:del>
          </w:p>
          <w:p w14:paraId="25D88106" w14:textId="77777777" w:rsidR="009D48F7" w:rsidRPr="00F53F12" w:rsidRDefault="009D48F7" w:rsidP="009D48F7">
            <w:pPr>
              <w:spacing w:line="240" w:lineRule="auto"/>
              <w:rPr>
                <w:sz w:val="16"/>
                <w:szCs w:val="16"/>
                <w:lang w:val="en-AU"/>
              </w:rPr>
            </w:pPr>
          </w:p>
          <w:p w14:paraId="7A5D00DF" w14:textId="77777777" w:rsidR="009D48F7" w:rsidRPr="00F53F12" w:rsidRDefault="009D48F7" w:rsidP="009D48F7">
            <w:pPr>
              <w:spacing w:line="240" w:lineRule="auto"/>
              <w:rPr>
                <w:sz w:val="16"/>
                <w:szCs w:val="16"/>
                <w:lang w:val="en-AU"/>
              </w:rPr>
            </w:pPr>
            <w:r w:rsidRPr="00F53F12">
              <w:rPr>
                <w:sz w:val="16"/>
                <w:szCs w:val="16"/>
                <w:lang w:val="en-AU"/>
              </w:rPr>
              <w:t>Metropolitan Parties</w:t>
            </w:r>
          </w:p>
          <w:p w14:paraId="1B182BE2" w14:textId="77777777" w:rsidR="009D48F7" w:rsidRPr="00F53F12" w:rsidRDefault="009D48F7" w:rsidP="009D48F7">
            <w:pPr>
              <w:spacing w:line="240" w:lineRule="auto"/>
              <w:rPr>
                <w:sz w:val="16"/>
                <w:szCs w:val="16"/>
                <w:lang w:val="en-AU"/>
              </w:rPr>
            </w:pPr>
          </w:p>
          <w:p w14:paraId="37EB94D7" w14:textId="27A716EA" w:rsidR="009D48F7" w:rsidRPr="00F53F12" w:rsidRDefault="002C6609" w:rsidP="009D48F7">
            <w:pPr>
              <w:spacing w:line="240" w:lineRule="auto"/>
              <w:rPr>
                <w:sz w:val="16"/>
                <w:szCs w:val="16"/>
                <w:lang w:val="en-AU"/>
              </w:rPr>
            </w:pPr>
            <w:ins w:id="524" w:author="Author">
              <w:r w:rsidRPr="00F53F12">
                <w:rPr>
                  <w:sz w:val="16"/>
                  <w:szCs w:val="16"/>
                  <w:lang w:val="en-AU"/>
                </w:rPr>
                <w:t xml:space="preserve">SPREP </w:t>
              </w:r>
            </w:ins>
            <w:r w:rsidR="009D48F7" w:rsidRPr="00F53F12">
              <w:rPr>
                <w:sz w:val="16"/>
                <w:szCs w:val="16"/>
                <w:lang w:val="en-AU"/>
              </w:rPr>
              <w:t xml:space="preserve">Partners </w:t>
            </w:r>
          </w:p>
          <w:p w14:paraId="67DC1E6B" w14:textId="77777777" w:rsidR="009D48F7" w:rsidRPr="00F53F12" w:rsidRDefault="009D48F7" w:rsidP="009D48F7">
            <w:pPr>
              <w:spacing w:line="240" w:lineRule="auto"/>
              <w:rPr>
                <w:sz w:val="16"/>
                <w:szCs w:val="16"/>
                <w:lang w:val="en-AU"/>
              </w:rPr>
            </w:pPr>
          </w:p>
          <w:p w14:paraId="68BF6F88" w14:textId="54D0EC14" w:rsidR="009D48F7" w:rsidRPr="00F53F12" w:rsidRDefault="009D48F7" w:rsidP="009D48F7">
            <w:pPr>
              <w:spacing w:line="240" w:lineRule="auto"/>
              <w:rPr>
                <w:sz w:val="16"/>
                <w:szCs w:val="16"/>
                <w:lang w:val="en-AU"/>
              </w:rPr>
            </w:pPr>
          </w:p>
        </w:tc>
        <w:tc>
          <w:tcPr>
            <w:tcW w:w="709" w:type="dxa"/>
          </w:tcPr>
          <w:p w14:paraId="1326AB52" w14:textId="5402D59A" w:rsidR="009D48F7" w:rsidRPr="00F53F12" w:rsidRDefault="009D48F7" w:rsidP="009D48F7">
            <w:pPr>
              <w:spacing w:line="240" w:lineRule="auto"/>
              <w:rPr>
                <w:sz w:val="16"/>
                <w:szCs w:val="16"/>
                <w:lang w:val="en-AU"/>
              </w:rPr>
            </w:pPr>
            <w:r w:rsidRPr="00F53F12">
              <w:rPr>
                <w:sz w:val="16"/>
                <w:szCs w:val="16"/>
                <w:lang w:val="en-AU"/>
              </w:rPr>
              <w:t>SPREP</w:t>
            </w:r>
          </w:p>
        </w:tc>
      </w:tr>
      <w:tr w:rsidR="002C6609" w:rsidRPr="00F53F12" w14:paraId="73788030" w14:textId="23C24A1B" w:rsidTr="00745E36">
        <w:tc>
          <w:tcPr>
            <w:tcW w:w="1612" w:type="dxa"/>
            <w:vMerge/>
          </w:tcPr>
          <w:p w14:paraId="5A67DCA5" w14:textId="77777777" w:rsidR="009D48F7" w:rsidRPr="00F53F12" w:rsidRDefault="009D48F7" w:rsidP="009D48F7">
            <w:pPr>
              <w:pStyle w:val="ListParagraph"/>
              <w:spacing w:line="240" w:lineRule="auto"/>
              <w:ind w:left="340"/>
              <w:rPr>
                <w:sz w:val="16"/>
                <w:szCs w:val="16"/>
                <w:lang w:val="en-AU"/>
              </w:rPr>
            </w:pPr>
          </w:p>
        </w:tc>
        <w:tc>
          <w:tcPr>
            <w:tcW w:w="3350" w:type="dxa"/>
            <w:gridSpan w:val="2"/>
          </w:tcPr>
          <w:p w14:paraId="5D888DA4" w14:textId="0D8BAFEE" w:rsidR="009D48F7" w:rsidRPr="00F53F12" w:rsidRDefault="009D48F7" w:rsidP="001A03A0">
            <w:pPr>
              <w:pStyle w:val="ListParagraph1"/>
              <w:framePr w:wrap="around"/>
              <w:numPr>
                <w:ilvl w:val="2"/>
                <w:numId w:val="18"/>
              </w:numPr>
              <w:rPr>
                <w:sz w:val="16"/>
                <w:szCs w:val="16"/>
              </w:rPr>
            </w:pPr>
            <w:r w:rsidRPr="00F53F12">
              <w:rPr>
                <w:sz w:val="16"/>
                <w:szCs w:val="16"/>
              </w:rPr>
              <w:t>Utilise existing national environment portals as a knowledge hub and to monitor and report to the Noumea Convention</w:t>
            </w:r>
          </w:p>
        </w:tc>
        <w:tc>
          <w:tcPr>
            <w:tcW w:w="992" w:type="dxa"/>
            <w:gridSpan w:val="2"/>
          </w:tcPr>
          <w:p w14:paraId="5EB13548" w14:textId="1D04D891" w:rsidR="009D48F7" w:rsidRPr="00F53F12" w:rsidRDefault="009D48F7" w:rsidP="009D48F7">
            <w:pPr>
              <w:pStyle w:val="ListParagraph1"/>
              <w:framePr w:hSpace="0" w:wrap="auto" w:vAnchor="margin" w:xAlign="left" w:yAlign="inline"/>
              <w:numPr>
                <w:ilvl w:val="0"/>
                <w:numId w:val="0"/>
              </w:numPr>
              <w:ind w:left="624" w:hanging="624"/>
              <w:suppressOverlap w:val="0"/>
              <w:rPr>
                <w:color w:val="auto"/>
                <w:sz w:val="16"/>
                <w:szCs w:val="16"/>
              </w:rPr>
            </w:pPr>
          </w:p>
        </w:tc>
        <w:tc>
          <w:tcPr>
            <w:tcW w:w="2123" w:type="dxa"/>
          </w:tcPr>
          <w:p w14:paraId="2F6B3411" w14:textId="77777777" w:rsidR="009D48F7" w:rsidRPr="00F53F12" w:rsidRDefault="009D48F7" w:rsidP="009D48F7">
            <w:pPr>
              <w:spacing w:line="240" w:lineRule="auto"/>
              <w:rPr>
                <w:sz w:val="16"/>
                <w:szCs w:val="16"/>
              </w:rPr>
            </w:pPr>
            <w:r w:rsidRPr="00F53F12">
              <w:rPr>
                <w:sz w:val="16"/>
                <w:szCs w:val="16"/>
              </w:rPr>
              <w:t>Centralized repository of data and information for national reporting as well as raw data - also recognizing other existing data repositories that exist.</w:t>
            </w:r>
          </w:p>
          <w:p w14:paraId="65C3A857" w14:textId="77777777" w:rsidR="009D48F7" w:rsidRPr="00F53F12" w:rsidRDefault="009D48F7" w:rsidP="009D48F7">
            <w:pPr>
              <w:spacing w:line="240" w:lineRule="auto"/>
              <w:rPr>
                <w:sz w:val="16"/>
                <w:szCs w:val="16"/>
              </w:rPr>
            </w:pPr>
          </w:p>
          <w:p w14:paraId="1E1DEBF9" w14:textId="77777777" w:rsidR="009D48F7" w:rsidRPr="00F53F12" w:rsidRDefault="009D48F7" w:rsidP="009D48F7">
            <w:pPr>
              <w:spacing w:line="240" w:lineRule="auto"/>
              <w:rPr>
                <w:sz w:val="16"/>
                <w:szCs w:val="16"/>
                <w:lang w:val="en-AU"/>
              </w:rPr>
            </w:pPr>
            <w:r w:rsidRPr="00F53F12">
              <w:rPr>
                <w:sz w:val="16"/>
                <w:szCs w:val="16"/>
                <w:lang w:val="en-AU"/>
              </w:rPr>
              <w:lastRenderedPageBreak/>
              <w:t>National environment portals updated and maintained</w:t>
            </w:r>
          </w:p>
          <w:p w14:paraId="7C2530AE" w14:textId="77777777" w:rsidR="009D48F7" w:rsidRPr="00F53F12" w:rsidRDefault="009D48F7" w:rsidP="009D48F7">
            <w:pPr>
              <w:spacing w:line="240" w:lineRule="auto"/>
              <w:rPr>
                <w:sz w:val="16"/>
                <w:szCs w:val="16"/>
                <w:lang w:val="en-AU"/>
              </w:rPr>
            </w:pPr>
          </w:p>
          <w:p w14:paraId="3BD88280" w14:textId="5FCD31AC" w:rsidR="009D48F7" w:rsidRPr="00F53F12" w:rsidDel="002C6609" w:rsidRDefault="009D48F7" w:rsidP="009D48F7">
            <w:pPr>
              <w:spacing w:line="240" w:lineRule="auto"/>
              <w:rPr>
                <w:del w:id="525" w:author="Author"/>
                <w:sz w:val="16"/>
                <w:szCs w:val="16"/>
                <w:lang w:val="en-AU"/>
              </w:rPr>
            </w:pPr>
            <w:del w:id="526" w:author="Author">
              <w:r w:rsidRPr="00F53F12" w:rsidDel="002C6609">
                <w:rPr>
                  <w:sz w:val="16"/>
                  <w:szCs w:val="16"/>
                  <w:lang w:val="en-AU"/>
                </w:rPr>
                <w:delText>Level of knowledge on the Noumea Convention by focal points is maintained</w:delText>
              </w:r>
            </w:del>
          </w:p>
          <w:p w14:paraId="7C132BC8" w14:textId="77777777" w:rsidR="009D48F7" w:rsidRPr="00F53F12" w:rsidRDefault="009D48F7" w:rsidP="009D48F7">
            <w:pPr>
              <w:spacing w:line="240" w:lineRule="auto"/>
              <w:rPr>
                <w:sz w:val="16"/>
                <w:szCs w:val="16"/>
                <w:lang w:val="en-AU"/>
              </w:rPr>
            </w:pPr>
          </w:p>
          <w:p w14:paraId="7273358B" w14:textId="4B968E16" w:rsidR="009D48F7" w:rsidRPr="00F53F12" w:rsidRDefault="009D48F7" w:rsidP="009D48F7">
            <w:pPr>
              <w:spacing w:line="240" w:lineRule="auto"/>
              <w:rPr>
                <w:sz w:val="16"/>
                <w:szCs w:val="16"/>
                <w:lang w:val="en-AU"/>
              </w:rPr>
            </w:pPr>
            <w:del w:id="527" w:author="Author">
              <w:r w:rsidRPr="00F53F12" w:rsidDel="002C6609">
                <w:rPr>
                  <w:sz w:val="16"/>
                  <w:szCs w:val="16"/>
                  <w:lang w:val="en-AU"/>
                </w:rPr>
                <w:delText>Improved reporting</w:delText>
              </w:r>
            </w:del>
          </w:p>
        </w:tc>
        <w:tc>
          <w:tcPr>
            <w:tcW w:w="1984" w:type="dxa"/>
          </w:tcPr>
          <w:p w14:paraId="5DF76D9F" w14:textId="77777777" w:rsidR="002C6609" w:rsidRPr="00F53F12" w:rsidRDefault="002C6609" w:rsidP="002C6609">
            <w:pPr>
              <w:spacing w:line="240" w:lineRule="auto"/>
              <w:rPr>
                <w:ins w:id="528" w:author="Author"/>
                <w:sz w:val="16"/>
                <w:szCs w:val="16"/>
                <w:lang w:val="en-AU"/>
              </w:rPr>
            </w:pPr>
            <w:ins w:id="529" w:author="Author">
              <w:r w:rsidRPr="00F53F12">
                <w:rPr>
                  <w:sz w:val="16"/>
                  <w:szCs w:val="16"/>
                  <w:lang w:val="en-AU"/>
                </w:rPr>
                <w:lastRenderedPageBreak/>
                <w:t>Level of knowledge on the Noumea Convention by focal points is maintained</w:t>
              </w:r>
            </w:ins>
          </w:p>
          <w:p w14:paraId="5AAEB567" w14:textId="53179F37" w:rsidR="009D48F7" w:rsidRPr="00F53F12" w:rsidRDefault="009D48F7" w:rsidP="009D48F7">
            <w:pPr>
              <w:spacing w:line="240" w:lineRule="auto"/>
              <w:rPr>
                <w:sz w:val="16"/>
                <w:szCs w:val="16"/>
                <w:lang w:val="en-AU"/>
              </w:rPr>
            </w:pPr>
          </w:p>
        </w:tc>
        <w:tc>
          <w:tcPr>
            <w:tcW w:w="712" w:type="dxa"/>
            <w:shd w:val="clear" w:color="auto" w:fill="767171" w:themeFill="background2" w:themeFillShade="80"/>
            <w:tcMar>
              <w:left w:w="57" w:type="dxa"/>
              <w:right w:w="57" w:type="dxa"/>
            </w:tcMar>
            <w:vAlign w:val="center"/>
          </w:tcPr>
          <w:p w14:paraId="4F69BC51" w14:textId="77777777" w:rsidR="009D48F7" w:rsidRPr="00F53F12" w:rsidRDefault="009D48F7" w:rsidP="009D48F7">
            <w:pPr>
              <w:spacing w:line="240" w:lineRule="auto"/>
              <w:jc w:val="center"/>
              <w:rPr>
                <w:sz w:val="16"/>
                <w:szCs w:val="16"/>
                <w:lang w:val="en-AU"/>
              </w:rPr>
            </w:pPr>
          </w:p>
        </w:tc>
        <w:tc>
          <w:tcPr>
            <w:tcW w:w="709" w:type="dxa"/>
            <w:tcBorders>
              <w:bottom w:val="single" w:sz="4" w:space="0" w:color="auto"/>
            </w:tcBorders>
            <w:shd w:val="clear" w:color="auto" w:fill="767171" w:themeFill="background2" w:themeFillShade="80"/>
            <w:tcMar>
              <w:left w:w="57" w:type="dxa"/>
              <w:right w:w="57" w:type="dxa"/>
            </w:tcMar>
            <w:vAlign w:val="center"/>
          </w:tcPr>
          <w:p w14:paraId="266A5ABA" w14:textId="77777777" w:rsidR="009D48F7" w:rsidRPr="00F53F12" w:rsidRDefault="009D48F7" w:rsidP="009D48F7">
            <w:pPr>
              <w:spacing w:line="240" w:lineRule="auto"/>
              <w:jc w:val="center"/>
              <w:rPr>
                <w:sz w:val="16"/>
                <w:szCs w:val="16"/>
                <w:lang w:val="en-AU"/>
              </w:rPr>
            </w:pPr>
          </w:p>
        </w:tc>
        <w:tc>
          <w:tcPr>
            <w:tcW w:w="709" w:type="dxa"/>
            <w:tcBorders>
              <w:bottom w:val="single" w:sz="4" w:space="0" w:color="auto"/>
            </w:tcBorders>
            <w:shd w:val="clear" w:color="auto" w:fill="767171" w:themeFill="background2" w:themeFillShade="80"/>
            <w:tcMar>
              <w:left w:w="57" w:type="dxa"/>
              <w:right w:w="57" w:type="dxa"/>
            </w:tcMar>
            <w:vAlign w:val="center"/>
          </w:tcPr>
          <w:p w14:paraId="5927493E" w14:textId="77777777" w:rsidR="009D48F7" w:rsidRPr="00F53F12" w:rsidRDefault="009D48F7" w:rsidP="009D48F7">
            <w:pPr>
              <w:spacing w:line="240" w:lineRule="auto"/>
              <w:jc w:val="center"/>
              <w:rPr>
                <w:sz w:val="16"/>
                <w:szCs w:val="16"/>
                <w:lang w:val="en-AU"/>
              </w:rPr>
            </w:pPr>
          </w:p>
        </w:tc>
        <w:tc>
          <w:tcPr>
            <w:tcW w:w="709" w:type="dxa"/>
            <w:tcBorders>
              <w:bottom w:val="single" w:sz="4" w:space="0" w:color="auto"/>
            </w:tcBorders>
            <w:shd w:val="clear" w:color="auto" w:fill="767171" w:themeFill="background2" w:themeFillShade="80"/>
            <w:tcMar>
              <w:left w:w="57" w:type="dxa"/>
              <w:right w:w="57" w:type="dxa"/>
            </w:tcMar>
            <w:vAlign w:val="center"/>
          </w:tcPr>
          <w:p w14:paraId="5331A7CA" w14:textId="77777777" w:rsidR="009D48F7" w:rsidRPr="00F53F12" w:rsidRDefault="009D48F7" w:rsidP="009D48F7">
            <w:pPr>
              <w:spacing w:line="240" w:lineRule="auto"/>
              <w:jc w:val="center"/>
              <w:rPr>
                <w:sz w:val="16"/>
                <w:szCs w:val="16"/>
                <w:lang w:val="en-AU"/>
              </w:rPr>
            </w:pPr>
          </w:p>
        </w:tc>
        <w:tc>
          <w:tcPr>
            <w:tcW w:w="709" w:type="dxa"/>
            <w:shd w:val="clear" w:color="auto" w:fill="767171" w:themeFill="background2" w:themeFillShade="80"/>
          </w:tcPr>
          <w:p w14:paraId="6176E46E" w14:textId="77777777" w:rsidR="009D48F7" w:rsidRPr="00F53F12" w:rsidRDefault="009D48F7" w:rsidP="009D48F7">
            <w:pPr>
              <w:spacing w:line="240" w:lineRule="auto"/>
              <w:rPr>
                <w:sz w:val="16"/>
                <w:szCs w:val="16"/>
                <w:lang w:val="en-AU"/>
              </w:rPr>
            </w:pPr>
          </w:p>
        </w:tc>
        <w:tc>
          <w:tcPr>
            <w:tcW w:w="850" w:type="dxa"/>
          </w:tcPr>
          <w:p w14:paraId="42F54A01" w14:textId="54000D10" w:rsidR="002C6609" w:rsidRPr="00F53F12" w:rsidRDefault="002C6609" w:rsidP="009D48F7">
            <w:pPr>
              <w:spacing w:line="240" w:lineRule="auto"/>
              <w:rPr>
                <w:ins w:id="530" w:author="Author"/>
                <w:sz w:val="16"/>
                <w:szCs w:val="16"/>
                <w:lang w:val="en-AU"/>
              </w:rPr>
            </w:pPr>
            <w:ins w:id="531" w:author="Author">
              <w:r w:rsidRPr="00F53F12">
                <w:rPr>
                  <w:sz w:val="16"/>
                  <w:szCs w:val="16"/>
                  <w:lang w:val="en-AU"/>
                </w:rPr>
                <w:t>Parties</w:t>
              </w:r>
            </w:ins>
          </w:p>
          <w:p w14:paraId="35260C25" w14:textId="1DD301B5" w:rsidR="009D48F7" w:rsidRPr="00F53F12" w:rsidDel="002C6609" w:rsidRDefault="009D48F7" w:rsidP="009D48F7">
            <w:pPr>
              <w:spacing w:line="240" w:lineRule="auto"/>
              <w:rPr>
                <w:del w:id="532" w:author="Author"/>
                <w:sz w:val="16"/>
                <w:szCs w:val="16"/>
                <w:lang w:val="en-AU"/>
              </w:rPr>
            </w:pPr>
            <w:del w:id="533" w:author="Author">
              <w:r w:rsidRPr="00F53F12" w:rsidDel="002C6609">
                <w:rPr>
                  <w:sz w:val="16"/>
                  <w:szCs w:val="16"/>
                  <w:lang w:val="en-AU"/>
                </w:rPr>
                <w:delText>SPREP</w:delText>
              </w:r>
            </w:del>
          </w:p>
          <w:p w14:paraId="714BFB27" w14:textId="6DA09E51" w:rsidR="009D48F7" w:rsidRPr="00F53F12" w:rsidDel="002C6609" w:rsidRDefault="009D48F7" w:rsidP="009D48F7">
            <w:pPr>
              <w:spacing w:line="240" w:lineRule="auto"/>
              <w:rPr>
                <w:del w:id="534" w:author="Author"/>
                <w:sz w:val="16"/>
                <w:szCs w:val="16"/>
                <w:lang w:val="en-AU"/>
              </w:rPr>
            </w:pPr>
          </w:p>
          <w:p w14:paraId="19C48762" w14:textId="33A8CBCC" w:rsidR="009D48F7" w:rsidRPr="00F53F12" w:rsidDel="002C6609" w:rsidRDefault="009D48F7" w:rsidP="009D48F7">
            <w:pPr>
              <w:spacing w:line="240" w:lineRule="auto"/>
              <w:rPr>
                <w:del w:id="535" w:author="Author"/>
                <w:sz w:val="16"/>
                <w:szCs w:val="16"/>
                <w:lang w:val="en-AU"/>
              </w:rPr>
            </w:pPr>
            <w:del w:id="536" w:author="Author">
              <w:r w:rsidRPr="00F53F12" w:rsidDel="002C6609">
                <w:rPr>
                  <w:sz w:val="16"/>
                  <w:szCs w:val="16"/>
                  <w:lang w:val="en-AU"/>
                </w:rPr>
                <w:delText>CROP</w:delText>
              </w:r>
            </w:del>
          </w:p>
          <w:p w14:paraId="11827D5F" w14:textId="6D9F1FC8" w:rsidR="009D48F7" w:rsidRPr="00F53F12" w:rsidDel="002C6609" w:rsidRDefault="009D48F7" w:rsidP="009D48F7">
            <w:pPr>
              <w:spacing w:line="240" w:lineRule="auto"/>
              <w:rPr>
                <w:del w:id="537" w:author="Author"/>
                <w:sz w:val="16"/>
                <w:szCs w:val="16"/>
                <w:lang w:val="en-AU"/>
              </w:rPr>
            </w:pPr>
          </w:p>
          <w:p w14:paraId="0A01639D" w14:textId="05D40B09" w:rsidR="009D48F7" w:rsidRPr="00F53F12" w:rsidDel="002C6609" w:rsidRDefault="009D48F7" w:rsidP="009D48F7">
            <w:pPr>
              <w:spacing w:line="240" w:lineRule="auto"/>
              <w:rPr>
                <w:del w:id="538" w:author="Author"/>
                <w:sz w:val="16"/>
                <w:szCs w:val="16"/>
                <w:lang w:val="en-AU"/>
              </w:rPr>
            </w:pPr>
            <w:del w:id="539" w:author="Author">
              <w:r w:rsidRPr="00F53F12" w:rsidDel="002C6609">
                <w:rPr>
                  <w:sz w:val="16"/>
                  <w:szCs w:val="16"/>
                  <w:lang w:val="en-AU"/>
                </w:rPr>
                <w:delText>Partners</w:delText>
              </w:r>
            </w:del>
          </w:p>
          <w:p w14:paraId="16BCD8A2" w14:textId="32B81C01" w:rsidR="009D48F7" w:rsidRPr="00F53F12" w:rsidDel="002C6609" w:rsidRDefault="009D48F7" w:rsidP="009D48F7">
            <w:pPr>
              <w:spacing w:line="240" w:lineRule="auto"/>
              <w:rPr>
                <w:del w:id="540" w:author="Author"/>
                <w:sz w:val="16"/>
                <w:szCs w:val="16"/>
                <w:lang w:val="en-AU"/>
              </w:rPr>
            </w:pPr>
          </w:p>
          <w:p w14:paraId="66B689BC" w14:textId="3461343B" w:rsidR="009D48F7" w:rsidRPr="00F53F12" w:rsidRDefault="009D48F7" w:rsidP="009D48F7">
            <w:pPr>
              <w:spacing w:line="240" w:lineRule="auto"/>
              <w:rPr>
                <w:sz w:val="16"/>
                <w:szCs w:val="16"/>
                <w:lang w:val="en-AU"/>
              </w:rPr>
            </w:pPr>
            <w:del w:id="541" w:author="Author">
              <w:r w:rsidRPr="00F53F12" w:rsidDel="002C6609">
                <w:rPr>
                  <w:sz w:val="16"/>
                  <w:szCs w:val="16"/>
                  <w:lang w:val="en-AU"/>
                </w:rPr>
                <w:lastRenderedPageBreak/>
                <w:delText>Donors</w:delText>
              </w:r>
            </w:del>
          </w:p>
        </w:tc>
        <w:tc>
          <w:tcPr>
            <w:tcW w:w="709" w:type="dxa"/>
          </w:tcPr>
          <w:p w14:paraId="0530D0FC" w14:textId="77777777" w:rsidR="009D48F7" w:rsidRPr="00F53F12" w:rsidRDefault="009D48F7" w:rsidP="009D48F7">
            <w:pPr>
              <w:spacing w:line="240" w:lineRule="auto"/>
              <w:rPr>
                <w:sz w:val="16"/>
                <w:szCs w:val="16"/>
                <w:lang w:val="en-AU"/>
              </w:rPr>
            </w:pPr>
            <w:r w:rsidRPr="00F53F12">
              <w:rPr>
                <w:sz w:val="16"/>
                <w:szCs w:val="16"/>
                <w:lang w:val="en-AU"/>
              </w:rPr>
              <w:lastRenderedPageBreak/>
              <w:t>SPREP</w:t>
            </w:r>
          </w:p>
          <w:p w14:paraId="6FA1B2F7" w14:textId="1E695B8C" w:rsidR="009D48F7" w:rsidRPr="00F53F12" w:rsidRDefault="009D48F7" w:rsidP="009D48F7">
            <w:pPr>
              <w:spacing w:line="240" w:lineRule="auto"/>
              <w:rPr>
                <w:sz w:val="16"/>
                <w:szCs w:val="16"/>
                <w:lang w:val="en-AU"/>
              </w:rPr>
            </w:pPr>
          </w:p>
        </w:tc>
      </w:tr>
      <w:tr w:rsidR="002C6609" w:rsidRPr="00F53F12" w14:paraId="2A1FEFC6" w14:textId="55EC2FE9" w:rsidTr="00745E36">
        <w:tc>
          <w:tcPr>
            <w:tcW w:w="1612" w:type="dxa"/>
            <w:vMerge w:val="restart"/>
          </w:tcPr>
          <w:p w14:paraId="59BFD870" w14:textId="7CF5AEB1" w:rsidR="009D48F7" w:rsidRPr="00F53F12" w:rsidDel="009D48F7" w:rsidRDefault="009D48F7" w:rsidP="001A03A0">
            <w:pPr>
              <w:pStyle w:val="ListParagraph"/>
              <w:numPr>
                <w:ilvl w:val="0"/>
                <w:numId w:val="18"/>
              </w:numPr>
              <w:spacing w:line="240" w:lineRule="auto"/>
              <w:rPr>
                <w:del w:id="542" w:author="Author"/>
                <w:sz w:val="16"/>
                <w:szCs w:val="16"/>
                <w:lang w:val="en-AU"/>
              </w:rPr>
            </w:pPr>
            <w:del w:id="543" w:author="Author">
              <w:r w:rsidRPr="00F53F12" w:rsidDel="009D48F7">
                <w:rPr>
                  <w:sz w:val="16"/>
                  <w:szCs w:val="16"/>
                </w:rPr>
                <w:delText xml:space="preserve">Improve reporting under the Noumea Convention </w:delText>
              </w:r>
            </w:del>
          </w:p>
          <w:p w14:paraId="7FFA35FA" w14:textId="280323DE" w:rsidR="009D48F7" w:rsidRPr="00F53F12" w:rsidDel="009D48F7" w:rsidRDefault="009D48F7" w:rsidP="009D48F7">
            <w:pPr>
              <w:spacing w:line="240" w:lineRule="auto"/>
              <w:rPr>
                <w:del w:id="544" w:author="Author"/>
                <w:sz w:val="16"/>
                <w:szCs w:val="16"/>
                <w:lang w:val="en-AU"/>
              </w:rPr>
            </w:pPr>
            <w:del w:id="545" w:author="Author">
              <w:r w:rsidRPr="00F53F12" w:rsidDel="009D48F7">
                <w:rPr>
                  <w:sz w:val="16"/>
                  <w:szCs w:val="16"/>
                  <w:highlight w:val="yellow"/>
                  <w:lang w:val="en-AU"/>
                </w:rPr>
                <w:delText>[recomm: 15]</w:delText>
              </w:r>
            </w:del>
          </w:p>
          <w:p w14:paraId="1CB34299" w14:textId="1B83D2A5" w:rsidR="009D48F7" w:rsidRPr="00F53F12" w:rsidDel="009D48F7" w:rsidRDefault="009D48F7" w:rsidP="009D48F7">
            <w:pPr>
              <w:pStyle w:val="ListParagraph"/>
              <w:spacing w:line="240" w:lineRule="auto"/>
              <w:ind w:left="340"/>
              <w:rPr>
                <w:del w:id="546" w:author="Author"/>
                <w:sz w:val="16"/>
                <w:szCs w:val="16"/>
                <w:lang w:val="en-AU"/>
              </w:rPr>
            </w:pPr>
          </w:p>
          <w:p w14:paraId="7C5C9875" w14:textId="4FC8A63B" w:rsidR="009D48F7" w:rsidRPr="00F53F12" w:rsidRDefault="009D48F7" w:rsidP="009D48F7">
            <w:pPr>
              <w:pStyle w:val="ListParagraph"/>
              <w:spacing w:line="240" w:lineRule="auto"/>
              <w:ind w:left="340"/>
              <w:rPr>
                <w:sz w:val="16"/>
                <w:szCs w:val="16"/>
                <w:lang w:val="en-AU"/>
              </w:rPr>
            </w:pPr>
          </w:p>
        </w:tc>
        <w:tc>
          <w:tcPr>
            <w:tcW w:w="3350" w:type="dxa"/>
            <w:gridSpan w:val="2"/>
          </w:tcPr>
          <w:p w14:paraId="2372C329" w14:textId="2B136D5E" w:rsidR="009D48F7" w:rsidRPr="00F53F12" w:rsidDel="009D48F7" w:rsidRDefault="009D48F7" w:rsidP="001A03A0">
            <w:pPr>
              <w:pStyle w:val="ListParagraph1"/>
              <w:framePr w:hSpace="0" w:wrap="auto" w:vAnchor="margin" w:xAlign="left" w:yAlign="inline"/>
              <w:numPr>
                <w:ilvl w:val="1"/>
                <w:numId w:val="18"/>
              </w:numPr>
              <w:suppressOverlap w:val="0"/>
              <w:rPr>
                <w:del w:id="547" w:author="Author"/>
                <w:color w:val="auto"/>
                <w:sz w:val="16"/>
                <w:szCs w:val="16"/>
              </w:rPr>
            </w:pPr>
            <w:del w:id="548" w:author="Author">
              <w:r w:rsidRPr="00F53F12" w:rsidDel="009D48F7">
                <w:rPr>
                  <w:color w:val="auto"/>
                  <w:sz w:val="16"/>
                  <w:szCs w:val="16"/>
                </w:rPr>
                <w:delText xml:space="preserve">Review the current template for reporting under the Noumea Convention: </w:delText>
              </w:r>
            </w:del>
          </w:p>
          <w:p w14:paraId="0F4F9887" w14:textId="6EA5554C" w:rsidR="009D48F7" w:rsidRPr="007F2D5E" w:rsidDel="009D48F7" w:rsidRDefault="009D48F7" w:rsidP="009D48F7">
            <w:pPr>
              <w:pStyle w:val="ListParagraph1"/>
              <w:framePr w:hSpace="0" w:wrap="auto" w:vAnchor="margin" w:xAlign="left" w:yAlign="inline"/>
              <w:numPr>
                <w:ilvl w:val="0"/>
                <w:numId w:val="8"/>
              </w:numPr>
              <w:ind w:left="744"/>
              <w:suppressOverlap w:val="0"/>
              <w:rPr>
                <w:del w:id="549" w:author="Author"/>
                <w:color w:val="auto"/>
                <w:sz w:val="16"/>
                <w:szCs w:val="16"/>
                <w:rPrChange w:id="550" w:author="Author">
                  <w:rPr>
                    <w:del w:id="551" w:author="Author"/>
                    <w:color w:val="EF6BE2"/>
                    <w:sz w:val="16"/>
                    <w:szCs w:val="16"/>
                  </w:rPr>
                </w:rPrChange>
              </w:rPr>
            </w:pPr>
            <w:del w:id="552" w:author="Author">
              <w:r w:rsidRPr="00F53F12" w:rsidDel="009D48F7">
                <w:rPr>
                  <w:color w:val="auto"/>
                  <w:sz w:val="16"/>
                  <w:szCs w:val="16"/>
                </w:rPr>
                <w:delText>Conduct a gap analysis of current national reporting processes and capability</w:delText>
              </w:r>
            </w:del>
          </w:p>
          <w:p w14:paraId="0BB8242D" w14:textId="630A0937" w:rsidR="009D48F7" w:rsidRPr="007F2D5E" w:rsidDel="0056328F" w:rsidRDefault="009D48F7" w:rsidP="009D48F7">
            <w:pPr>
              <w:pStyle w:val="ListParagraph1"/>
              <w:framePr w:hSpace="0" w:wrap="auto" w:vAnchor="margin" w:xAlign="left" w:yAlign="inline"/>
              <w:numPr>
                <w:ilvl w:val="0"/>
                <w:numId w:val="8"/>
              </w:numPr>
              <w:ind w:left="744"/>
              <w:suppressOverlap w:val="0"/>
              <w:rPr>
                <w:del w:id="553" w:author="Author"/>
                <w:color w:val="auto"/>
                <w:sz w:val="16"/>
                <w:szCs w:val="16"/>
                <w:rPrChange w:id="554" w:author="Author">
                  <w:rPr>
                    <w:del w:id="555" w:author="Author"/>
                    <w:color w:val="EF6BE2"/>
                    <w:sz w:val="16"/>
                    <w:szCs w:val="16"/>
                  </w:rPr>
                </w:rPrChange>
              </w:rPr>
            </w:pPr>
          </w:p>
          <w:p w14:paraId="0751C402" w14:textId="450942AC" w:rsidR="009D48F7" w:rsidRPr="00F53F12" w:rsidRDefault="009D48F7" w:rsidP="009D48F7">
            <w:pPr>
              <w:pStyle w:val="ListParagraph1"/>
              <w:framePr w:hSpace="0" w:wrap="auto" w:vAnchor="margin" w:xAlign="left" w:yAlign="inline"/>
              <w:numPr>
                <w:ilvl w:val="0"/>
                <w:numId w:val="8"/>
              </w:numPr>
              <w:ind w:left="744"/>
              <w:suppressOverlap w:val="0"/>
              <w:rPr>
                <w:color w:val="auto"/>
                <w:sz w:val="16"/>
                <w:szCs w:val="16"/>
              </w:rPr>
            </w:pPr>
            <w:del w:id="556" w:author="Author">
              <w:r w:rsidRPr="00F53F12" w:rsidDel="0056328F">
                <w:rPr>
                  <w:color w:val="auto"/>
                  <w:sz w:val="16"/>
                  <w:szCs w:val="16"/>
                </w:rPr>
                <w:delText xml:space="preserve"> </w:delText>
              </w:r>
            </w:del>
          </w:p>
        </w:tc>
        <w:tc>
          <w:tcPr>
            <w:tcW w:w="992" w:type="dxa"/>
            <w:gridSpan w:val="2"/>
          </w:tcPr>
          <w:p w14:paraId="70BF78F3" w14:textId="42524DF8" w:rsidR="009D48F7" w:rsidRPr="00F53F12" w:rsidDel="009D48F7" w:rsidRDefault="009D48F7" w:rsidP="009D48F7">
            <w:pPr>
              <w:spacing w:line="240" w:lineRule="auto"/>
              <w:rPr>
                <w:del w:id="557" w:author="Author"/>
                <w:sz w:val="16"/>
                <w:szCs w:val="16"/>
                <w:lang w:val="en-AU"/>
              </w:rPr>
            </w:pPr>
            <w:del w:id="558" w:author="Author">
              <w:r w:rsidRPr="00F53F12" w:rsidDel="009D48F7">
                <w:rPr>
                  <w:sz w:val="16"/>
                  <w:szCs w:val="16"/>
                  <w:lang w:val="en-AU"/>
                </w:rPr>
                <w:delText>USD30-40k</w:delText>
              </w:r>
            </w:del>
          </w:p>
          <w:p w14:paraId="35CD92BC" w14:textId="6A860792" w:rsidR="009D48F7" w:rsidRPr="00F53F12" w:rsidDel="009D48F7" w:rsidRDefault="009D48F7" w:rsidP="009D48F7">
            <w:pPr>
              <w:spacing w:line="240" w:lineRule="auto"/>
              <w:rPr>
                <w:del w:id="559" w:author="Author"/>
                <w:sz w:val="16"/>
                <w:szCs w:val="16"/>
                <w:lang w:val="en-AU"/>
              </w:rPr>
            </w:pPr>
          </w:p>
          <w:p w14:paraId="384D95DA" w14:textId="474148BF" w:rsidR="009D48F7" w:rsidRPr="00F53F12" w:rsidRDefault="009D48F7" w:rsidP="009D48F7">
            <w:pPr>
              <w:spacing w:line="240" w:lineRule="auto"/>
              <w:rPr>
                <w:sz w:val="16"/>
                <w:szCs w:val="16"/>
                <w:lang w:val="en-AU"/>
              </w:rPr>
            </w:pPr>
            <w:del w:id="560" w:author="Author">
              <w:r w:rsidRPr="00F53F12" w:rsidDel="0056328F">
                <w:rPr>
                  <w:sz w:val="16"/>
                  <w:szCs w:val="16"/>
                  <w:lang w:val="en-AU"/>
                </w:rPr>
                <w:delText>Secretariat, donor partners to assist and identify possible sources of funding</w:delText>
              </w:r>
            </w:del>
          </w:p>
        </w:tc>
        <w:tc>
          <w:tcPr>
            <w:tcW w:w="2123" w:type="dxa"/>
          </w:tcPr>
          <w:p w14:paraId="72F28BC0" w14:textId="03316C54" w:rsidR="009D48F7" w:rsidRPr="00F53F12" w:rsidRDefault="009D48F7" w:rsidP="009D48F7">
            <w:pPr>
              <w:spacing w:line="240" w:lineRule="auto"/>
              <w:rPr>
                <w:sz w:val="16"/>
                <w:szCs w:val="16"/>
                <w:lang w:val="en-AU"/>
              </w:rPr>
            </w:pPr>
            <w:del w:id="561" w:author="Author">
              <w:r w:rsidRPr="00F53F12" w:rsidDel="009D48F7">
                <w:rPr>
                  <w:sz w:val="16"/>
                  <w:szCs w:val="16"/>
                </w:rPr>
                <w:delText>The national reporting template is more standardized, user friendly and comprehensive.</w:delText>
              </w:r>
            </w:del>
          </w:p>
        </w:tc>
        <w:tc>
          <w:tcPr>
            <w:tcW w:w="1984" w:type="dxa"/>
          </w:tcPr>
          <w:p w14:paraId="7673F2B5" w14:textId="5D109C8D" w:rsidR="009D48F7" w:rsidRPr="00F53F12" w:rsidDel="009D48F7" w:rsidRDefault="009D48F7" w:rsidP="009D48F7">
            <w:pPr>
              <w:spacing w:line="240" w:lineRule="auto"/>
              <w:rPr>
                <w:del w:id="562" w:author="Author"/>
                <w:sz w:val="16"/>
                <w:szCs w:val="16"/>
                <w:lang w:val="en-AU"/>
              </w:rPr>
            </w:pPr>
            <w:del w:id="563" w:author="Author">
              <w:r w:rsidRPr="00F53F12" w:rsidDel="009D48F7">
                <w:rPr>
                  <w:sz w:val="16"/>
                  <w:szCs w:val="16"/>
                  <w:lang w:val="en-AU"/>
                </w:rPr>
                <w:delText>implementation results in a timely manner</w:delText>
              </w:r>
            </w:del>
          </w:p>
          <w:p w14:paraId="15EF4F4E" w14:textId="6152BB4A" w:rsidR="009D48F7" w:rsidRPr="00F53F12" w:rsidDel="009D48F7" w:rsidRDefault="009D48F7" w:rsidP="009D48F7">
            <w:pPr>
              <w:spacing w:line="240" w:lineRule="auto"/>
              <w:rPr>
                <w:del w:id="564" w:author="Author"/>
                <w:sz w:val="16"/>
                <w:szCs w:val="16"/>
                <w:lang w:val="en-AU"/>
              </w:rPr>
            </w:pPr>
          </w:p>
          <w:p w14:paraId="197B19A5" w14:textId="084436EB" w:rsidR="009D48F7" w:rsidRPr="00F53F12" w:rsidDel="009D48F7" w:rsidRDefault="009D48F7" w:rsidP="009D48F7">
            <w:pPr>
              <w:spacing w:line="240" w:lineRule="auto"/>
              <w:rPr>
                <w:del w:id="565" w:author="Author"/>
                <w:sz w:val="16"/>
                <w:szCs w:val="16"/>
                <w:lang w:val="en-AU"/>
              </w:rPr>
            </w:pPr>
            <w:del w:id="566" w:author="Author">
              <w:r w:rsidRPr="00F53F12" w:rsidDel="009D48F7">
                <w:rPr>
                  <w:sz w:val="16"/>
                  <w:szCs w:val="16"/>
                  <w:lang w:val="en-AU"/>
                </w:rPr>
                <w:delText>clear guidance on additional national reporting requirements</w:delText>
              </w:r>
            </w:del>
          </w:p>
          <w:p w14:paraId="13ADEA21" w14:textId="3BFB95A9" w:rsidR="009D48F7" w:rsidRPr="00F53F12" w:rsidDel="009D48F7" w:rsidRDefault="009D48F7" w:rsidP="009D48F7">
            <w:pPr>
              <w:spacing w:line="240" w:lineRule="auto"/>
              <w:rPr>
                <w:del w:id="567" w:author="Author"/>
                <w:sz w:val="16"/>
                <w:szCs w:val="16"/>
                <w:lang w:val="en-AU"/>
              </w:rPr>
            </w:pPr>
          </w:p>
          <w:p w14:paraId="66D92BCF" w14:textId="3DA94864" w:rsidR="009D48F7" w:rsidRPr="00F53F12" w:rsidRDefault="009D48F7" w:rsidP="009D48F7">
            <w:pPr>
              <w:spacing w:line="240" w:lineRule="auto"/>
              <w:rPr>
                <w:sz w:val="16"/>
                <w:szCs w:val="16"/>
                <w:lang w:val="en-AU"/>
              </w:rPr>
            </w:pPr>
            <w:del w:id="568" w:author="Author">
              <w:r w:rsidRPr="00F53F12" w:rsidDel="009D48F7">
                <w:rPr>
                  <w:sz w:val="16"/>
                  <w:szCs w:val="16"/>
                  <w:lang w:val="en-AU"/>
                </w:rPr>
                <w:delText>national reporting as well as new data – also recognising other existing data and repositories</w:delText>
              </w:r>
            </w:del>
          </w:p>
        </w:tc>
        <w:tc>
          <w:tcPr>
            <w:tcW w:w="712" w:type="dxa"/>
            <w:shd w:val="clear" w:color="auto" w:fill="767171" w:themeFill="background2" w:themeFillShade="80"/>
            <w:tcMar>
              <w:left w:w="57" w:type="dxa"/>
              <w:right w:w="57" w:type="dxa"/>
            </w:tcMar>
            <w:vAlign w:val="center"/>
          </w:tcPr>
          <w:p w14:paraId="0EACC9E9" w14:textId="0AAA4898" w:rsidR="009D48F7" w:rsidRPr="00F53F12" w:rsidRDefault="009D48F7" w:rsidP="009D48F7">
            <w:pPr>
              <w:spacing w:line="240" w:lineRule="auto"/>
              <w:jc w:val="center"/>
              <w:rPr>
                <w:sz w:val="16"/>
                <w:szCs w:val="16"/>
                <w:lang w:val="en-AU"/>
              </w:rPr>
            </w:pPr>
          </w:p>
        </w:tc>
        <w:tc>
          <w:tcPr>
            <w:tcW w:w="709" w:type="dxa"/>
            <w:tcBorders>
              <w:bottom w:val="single" w:sz="4" w:space="0" w:color="auto"/>
            </w:tcBorders>
            <w:shd w:val="clear" w:color="auto" w:fill="auto"/>
            <w:tcMar>
              <w:left w:w="57" w:type="dxa"/>
              <w:right w:w="57" w:type="dxa"/>
            </w:tcMar>
            <w:vAlign w:val="center"/>
          </w:tcPr>
          <w:p w14:paraId="15CA9FD4" w14:textId="1CFB2FBD" w:rsidR="009D48F7" w:rsidRPr="00F53F12" w:rsidRDefault="009D48F7" w:rsidP="009D48F7">
            <w:pPr>
              <w:spacing w:line="240" w:lineRule="auto"/>
              <w:jc w:val="center"/>
              <w:rPr>
                <w:sz w:val="16"/>
                <w:szCs w:val="16"/>
                <w:lang w:val="en-AU"/>
              </w:rPr>
            </w:pPr>
          </w:p>
        </w:tc>
        <w:tc>
          <w:tcPr>
            <w:tcW w:w="709" w:type="dxa"/>
            <w:tcBorders>
              <w:bottom w:val="single" w:sz="4" w:space="0" w:color="auto"/>
            </w:tcBorders>
            <w:shd w:val="clear" w:color="auto" w:fill="auto"/>
            <w:tcMar>
              <w:left w:w="57" w:type="dxa"/>
              <w:right w:w="57" w:type="dxa"/>
            </w:tcMar>
            <w:vAlign w:val="center"/>
          </w:tcPr>
          <w:p w14:paraId="196233A0" w14:textId="77777777" w:rsidR="009D48F7" w:rsidRPr="00F53F12" w:rsidRDefault="009D48F7" w:rsidP="009D48F7">
            <w:pPr>
              <w:spacing w:line="240" w:lineRule="auto"/>
              <w:jc w:val="center"/>
              <w:rPr>
                <w:sz w:val="16"/>
                <w:szCs w:val="16"/>
                <w:lang w:val="en-AU"/>
              </w:rPr>
            </w:pPr>
          </w:p>
        </w:tc>
        <w:tc>
          <w:tcPr>
            <w:tcW w:w="709" w:type="dxa"/>
            <w:tcBorders>
              <w:bottom w:val="single" w:sz="4" w:space="0" w:color="auto"/>
            </w:tcBorders>
            <w:shd w:val="clear" w:color="auto" w:fill="auto"/>
            <w:tcMar>
              <w:left w:w="57" w:type="dxa"/>
              <w:right w:w="57" w:type="dxa"/>
            </w:tcMar>
            <w:vAlign w:val="center"/>
          </w:tcPr>
          <w:p w14:paraId="67635006" w14:textId="77777777" w:rsidR="009D48F7" w:rsidRPr="00F53F12" w:rsidRDefault="009D48F7" w:rsidP="009D48F7">
            <w:pPr>
              <w:spacing w:line="240" w:lineRule="auto"/>
              <w:jc w:val="center"/>
              <w:rPr>
                <w:sz w:val="16"/>
                <w:szCs w:val="16"/>
                <w:lang w:val="en-AU"/>
              </w:rPr>
            </w:pPr>
          </w:p>
        </w:tc>
        <w:tc>
          <w:tcPr>
            <w:tcW w:w="709" w:type="dxa"/>
            <w:shd w:val="clear" w:color="auto" w:fill="auto"/>
          </w:tcPr>
          <w:p w14:paraId="270AAAD0" w14:textId="77777777" w:rsidR="009D48F7" w:rsidRPr="00F53F12" w:rsidRDefault="009D48F7" w:rsidP="009D48F7">
            <w:pPr>
              <w:spacing w:line="240" w:lineRule="auto"/>
              <w:rPr>
                <w:sz w:val="16"/>
                <w:szCs w:val="16"/>
                <w:lang w:val="en-AU"/>
              </w:rPr>
            </w:pPr>
          </w:p>
        </w:tc>
        <w:tc>
          <w:tcPr>
            <w:tcW w:w="850" w:type="dxa"/>
          </w:tcPr>
          <w:p w14:paraId="2B5D6119" w14:textId="77777777" w:rsidR="009D48F7" w:rsidRPr="00F53F12" w:rsidRDefault="009D48F7" w:rsidP="009D48F7">
            <w:pPr>
              <w:spacing w:line="240" w:lineRule="auto"/>
              <w:rPr>
                <w:sz w:val="16"/>
                <w:szCs w:val="16"/>
                <w:lang w:val="en-AU"/>
              </w:rPr>
            </w:pPr>
          </w:p>
        </w:tc>
        <w:tc>
          <w:tcPr>
            <w:tcW w:w="709" w:type="dxa"/>
          </w:tcPr>
          <w:p w14:paraId="60F6EB90" w14:textId="77777777" w:rsidR="009D48F7" w:rsidRPr="00F53F12" w:rsidRDefault="009D48F7" w:rsidP="009D48F7">
            <w:pPr>
              <w:spacing w:line="240" w:lineRule="auto"/>
              <w:rPr>
                <w:sz w:val="16"/>
                <w:szCs w:val="16"/>
                <w:lang w:val="en-AU"/>
              </w:rPr>
            </w:pPr>
          </w:p>
        </w:tc>
      </w:tr>
      <w:tr w:rsidR="002C6609" w:rsidRPr="00F53F12" w14:paraId="13CA8738" w14:textId="72704770" w:rsidTr="00745E36">
        <w:tc>
          <w:tcPr>
            <w:tcW w:w="1612" w:type="dxa"/>
            <w:vMerge/>
          </w:tcPr>
          <w:p w14:paraId="29AD3B7C" w14:textId="77777777" w:rsidR="009D48F7" w:rsidRPr="00F53F12" w:rsidRDefault="009D48F7" w:rsidP="009D48F7">
            <w:pPr>
              <w:spacing w:line="240" w:lineRule="auto"/>
              <w:rPr>
                <w:sz w:val="16"/>
                <w:szCs w:val="16"/>
                <w:lang w:val="en-AU"/>
              </w:rPr>
            </w:pPr>
          </w:p>
        </w:tc>
        <w:tc>
          <w:tcPr>
            <w:tcW w:w="3350" w:type="dxa"/>
            <w:gridSpan w:val="2"/>
          </w:tcPr>
          <w:p w14:paraId="224E0541" w14:textId="22CC6E8B" w:rsidR="009D48F7" w:rsidRPr="00F53F12" w:rsidDel="0056328F" w:rsidRDefault="009D48F7" w:rsidP="001A03A0">
            <w:pPr>
              <w:pStyle w:val="ListParagraph1"/>
              <w:framePr w:hSpace="0" w:wrap="auto" w:vAnchor="margin" w:xAlign="left" w:yAlign="inline"/>
              <w:numPr>
                <w:ilvl w:val="1"/>
                <w:numId w:val="18"/>
              </w:numPr>
              <w:suppressOverlap w:val="0"/>
              <w:rPr>
                <w:del w:id="569" w:author="Author"/>
                <w:color w:val="auto"/>
                <w:sz w:val="16"/>
                <w:szCs w:val="16"/>
              </w:rPr>
            </w:pPr>
            <w:del w:id="570" w:author="Author">
              <w:r w:rsidRPr="00F53F12" w:rsidDel="0056328F">
                <w:rPr>
                  <w:color w:val="auto"/>
                  <w:sz w:val="16"/>
                  <w:szCs w:val="16"/>
                </w:rPr>
                <w:delText>Assess the feasibility of an online reporting tool/system/template for the Convention including ongoing maintenance costs</w:delText>
              </w:r>
            </w:del>
          </w:p>
          <w:p w14:paraId="75CFC8D4" w14:textId="446A10E0" w:rsidR="009D48F7" w:rsidRPr="00F53F12" w:rsidRDefault="009D48F7" w:rsidP="009D48F7">
            <w:pPr>
              <w:pStyle w:val="ListParagraph1"/>
              <w:framePr w:hSpace="0" w:wrap="auto" w:vAnchor="margin" w:xAlign="left" w:yAlign="inline"/>
              <w:numPr>
                <w:ilvl w:val="0"/>
                <w:numId w:val="8"/>
              </w:numPr>
              <w:ind w:left="744" w:hanging="425"/>
              <w:suppressOverlap w:val="0"/>
              <w:rPr>
                <w:color w:val="auto"/>
                <w:sz w:val="16"/>
                <w:szCs w:val="16"/>
              </w:rPr>
            </w:pPr>
            <w:commentRangeStart w:id="571"/>
            <w:del w:id="572" w:author="Author">
              <w:r w:rsidRPr="00F53F12" w:rsidDel="0056328F">
                <w:rPr>
                  <w:color w:val="auto"/>
                  <w:sz w:val="16"/>
                  <w:szCs w:val="16"/>
                </w:rPr>
                <w:delText>Potential uses of artificial intelligence to enhance national reporting</w:delText>
              </w:r>
            </w:del>
            <w:commentRangeEnd w:id="571"/>
            <w:r w:rsidRPr="00F53F12">
              <w:rPr>
                <w:rStyle w:val="CommentReference"/>
                <w:rFonts w:eastAsia="Calibri" w:cs="Times New Roman"/>
                <w:color w:val="auto"/>
                <w:lang w:val="en-US"/>
              </w:rPr>
              <w:commentReference w:id="571"/>
            </w:r>
          </w:p>
        </w:tc>
        <w:tc>
          <w:tcPr>
            <w:tcW w:w="992" w:type="dxa"/>
            <w:gridSpan w:val="2"/>
          </w:tcPr>
          <w:p w14:paraId="1743663D" w14:textId="77777777" w:rsidR="009D48F7" w:rsidRPr="00F53F12" w:rsidRDefault="009D48F7" w:rsidP="009D48F7">
            <w:pPr>
              <w:spacing w:line="240" w:lineRule="auto"/>
              <w:jc w:val="center"/>
              <w:rPr>
                <w:sz w:val="16"/>
                <w:szCs w:val="16"/>
                <w:lang w:val="en-AU"/>
              </w:rPr>
            </w:pPr>
          </w:p>
        </w:tc>
        <w:tc>
          <w:tcPr>
            <w:tcW w:w="2123" w:type="dxa"/>
          </w:tcPr>
          <w:p w14:paraId="5651D9B5" w14:textId="30425682" w:rsidR="009D48F7" w:rsidRPr="00F53F12" w:rsidDel="0056328F" w:rsidRDefault="009D48F7" w:rsidP="009D48F7">
            <w:pPr>
              <w:spacing w:line="240" w:lineRule="auto"/>
              <w:rPr>
                <w:del w:id="573" w:author="Author"/>
                <w:sz w:val="16"/>
                <w:szCs w:val="16"/>
                <w:lang w:val="en-AU"/>
              </w:rPr>
            </w:pPr>
            <w:del w:id="574" w:author="Author">
              <w:r w:rsidRPr="00F53F12" w:rsidDel="0056328F">
                <w:rPr>
                  <w:sz w:val="16"/>
                  <w:szCs w:val="16"/>
                  <w:lang w:val="en-AU"/>
                </w:rPr>
                <w:delText>Potential ease of conducting national reporting through online means. </w:delText>
              </w:r>
            </w:del>
          </w:p>
          <w:p w14:paraId="6DEA0CAD" w14:textId="77777777" w:rsidR="009D48F7" w:rsidRPr="00F53F12" w:rsidRDefault="009D48F7" w:rsidP="006B095D">
            <w:pPr>
              <w:spacing w:line="240" w:lineRule="auto"/>
              <w:rPr>
                <w:sz w:val="16"/>
                <w:szCs w:val="16"/>
                <w:lang w:val="en-AU"/>
              </w:rPr>
            </w:pPr>
          </w:p>
        </w:tc>
        <w:tc>
          <w:tcPr>
            <w:tcW w:w="1984" w:type="dxa"/>
          </w:tcPr>
          <w:p w14:paraId="3F58637A" w14:textId="6FB2B3CB" w:rsidR="009D48F7" w:rsidRPr="00F53F12" w:rsidRDefault="009D48F7" w:rsidP="009D48F7">
            <w:pPr>
              <w:spacing w:line="240" w:lineRule="auto"/>
              <w:jc w:val="center"/>
              <w:rPr>
                <w:sz w:val="16"/>
                <w:szCs w:val="16"/>
                <w:lang w:val="en-AU"/>
              </w:rPr>
            </w:pPr>
            <w:del w:id="575" w:author="Author">
              <w:r w:rsidRPr="00F53F12" w:rsidDel="0056328F">
                <w:rPr>
                  <w:sz w:val="16"/>
                  <w:szCs w:val="16"/>
                  <w:lang w:val="en-AU"/>
                </w:rPr>
                <w:delText>Increase in number of good quality national reports submitted on time, outlining tangible</w:delText>
              </w:r>
            </w:del>
          </w:p>
        </w:tc>
        <w:tc>
          <w:tcPr>
            <w:tcW w:w="712" w:type="dxa"/>
            <w:shd w:val="clear" w:color="auto" w:fill="767171" w:themeFill="background2" w:themeFillShade="80"/>
            <w:tcMar>
              <w:left w:w="57" w:type="dxa"/>
              <w:right w:w="57" w:type="dxa"/>
            </w:tcMar>
            <w:vAlign w:val="center"/>
          </w:tcPr>
          <w:p w14:paraId="0EE8CD3A" w14:textId="77777777" w:rsidR="009D48F7" w:rsidRPr="00F53F12" w:rsidRDefault="009D48F7" w:rsidP="009D48F7">
            <w:pPr>
              <w:spacing w:line="240" w:lineRule="auto"/>
              <w:jc w:val="center"/>
              <w:rPr>
                <w:sz w:val="16"/>
                <w:szCs w:val="16"/>
                <w:lang w:val="en-AU"/>
              </w:rPr>
            </w:pPr>
          </w:p>
        </w:tc>
        <w:tc>
          <w:tcPr>
            <w:tcW w:w="709" w:type="dxa"/>
            <w:tcBorders>
              <w:bottom w:val="single" w:sz="4" w:space="0" w:color="auto"/>
            </w:tcBorders>
            <w:shd w:val="clear" w:color="auto" w:fill="auto"/>
            <w:tcMar>
              <w:left w:w="57" w:type="dxa"/>
              <w:right w:w="57" w:type="dxa"/>
            </w:tcMar>
            <w:vAlign w:val="center"/>
          </w:tcPr>
          <w:p w14:paraId="1415F3BA" w14:textId="77777777" w:rsidR="009D48F7" w:rsidRPr="00F53F12" w:rsidRDefault="009D48F7" w:rsidP="009D48F7">
            <w:pPr>
              <w:spacing w:line="240" w:lineRule="auto"/>
              <w:jc w:val="center"/>
              <w:rPr>
                <w:sz w:val="16"/>
                <w:szCs w:val="16"/>
                <w:lang w:val="en-AU"/>
              </w:rPr>
            </w:pPr>
          </w:p>
        </w:tc>
        <w:tc>
          <w:tcPr>
            <w:tcW w:w="709" w:type="dxa"/>
            <w:tcBorders>
              <w:bottom w:val="single" w:sz="4" w:space="0" w:color="auto"/>
            </w:tcBorders>
            <w:shd w:val="clear" w:color="auto" w:fill="auto"/>
            <w:tcMar>
              <w:left w:w="57" w:type="dxa"/>
              <w:right w:w="57" w:type="dxa"/>
            </w:tcMar>
            <w:vAlign w:val="center"/>
          </w:tcPr>
          <w:p w14:paraId="2933EF41" w14:textId="77777777" w:rsidR="009D48F7" w:rsidRPr="00F53F12" w:rsidRDefault="009D48F7" w:rsidP="009D48F7">
            <w:pPr>
              <w:spacing w:line="240" w:lineRule="auto"/>
              <w:jc w:val="center"/>
              <w:rPr>
                <w:sz w:val="16"/>
                <w:szCs w:val="16"/>
                <w:lang w:val="en-AU"/>
              </w:rPr>
            </w:pPr>
          </w:p>
        </w:tc>
        <w:tc>
          <w:tcPr>
            <w:tcW w:w="709" w:type="dxa"/>
            <w:tcBorders>
              <w:bottom w:val="single" w:sz="4" w:space="0" w:color="auto"/>
            </w:tcBorders>
            <w:shd w:val="clear" w:color="auto" w:fill="auto"/>
            <w:tcMar>
              <w:left w:w="57" w:type="dxa"/>
              <w:right w:w="57" w:type="dxa"/>
            </w:tcMar>
            <w:vAlign w:val="center"/>
          </w:tcPr>
          <w:p w14:paraId="486E4B6F" w14:textId="77777777" w:rsidR="009D48F7" w:rsidRPr="00F53F12" w:rsidRDefault="009D48F7" w:rsidP="009D48F7">
            <w:pPr>
              <w:spacing w:line="240" w:lineRule="auto"/>
              <w:jc w:val="center"/>
              <w:rPr>
                <w:sz w:val="16"/>
                <w:szCs w:val="16"/>
                <w:lang w:val="en-AU"/>
              </w:rPr>
            </w:pPr>
          </w:p>
        </w:tc>
        <w:tc>
          <w:tcPr>
            <w:tcW w:w="709" w:type="dxa"/>
          </w:tcPr>
          <w:p w14:paraId="6D08C04C" w14:textId="77777777" w:rsidR="009D48F7" w:rsidRPr="00F53F12" w:rsidRDefault="009D48F7" w:rsidP="009D48F7">
            <w:pPr>
              <w:spacing w:line="240" w:lineRule="auto"/>
              <w:rPr>
                <w:sz w:val="16"/>
                <w:szCs w:val="16"/>
                <w:lang w:val="en-AU"/>
              </w:rPr>
            </w:pPr>
          </w:p>
        </w:tc>
        <w:tc>
          <w:tcPr>
            <w:tcW w:w="850" w:type="dxa"/>
          </w:tcPr>
          <w:p w14:paraId="287A7B6C" w14:textId="77777777" w:rsidR="009D48F7" w:rsidRPr="00F53F12" w:rsidRDefault="009D48F7" w:rsidP="009D48F7">
            <w:pPr>
              <w:spacing w:line="240" w:lineRule="auto"/>
              <w:rPr>
                <w:sz w:val="16"/>
                <w:szCs w:val="16"/>
                <w:lang w:val="en-AU"/>
              </w:rPr>
            </w:pPr>
          </w:p>
        </w:tc>
        <w:tc>
          <w:tcPr>
            <w:tcW w:w="709" w:type="dxa"/>
          </w:tcPr>
          <w:p w14:paraId="587175B1" w14:textId="77777777" w:rsidR="009D48F7" w:rsidRPr="00F53F12" w:rsidRDefault="009D48F7" w:rsidP="009D48F7">
            <w:pPr>
              <w:spacing w:line="240" w:lineRule="auto"/>
              <w:rPr>
                <w:sz w:val="16"/>
                <w:szCs w:val="16"/>
                <w:lang w:val="en-AU"/>
              </w:rPr>
            </w:pPr>
          </w:p>
        </w:tc>
      </w:tr>
    </w:tbl>
    <w:p w14:paraId="14F443EC" w14:textId="77777777" w:rsidR="00AE0D26" w:rsidRPr="00844E1E" w:rsidRDefault="00AE0D26">
      <w:pPr>
        <w:rPr>
          <w:sz w:val="16"/>
          <w:szCs w:val="16"/>
        </w:rPr>
      </w:pPr>
    </w:p>
    <w:sectPr w:rsidR="00AE0D26" w:rsidRPr="00844E1E" w:rsidSect="001909EB">
      <w:headerReference w:type="even" r:id="rId11"/>
      <w:headerReference w:type="default" r:id="rId12"/>
      <w:footerReference w:type="even" r:id="rId13"/>
      <w:footerReference w:type="default" r:id="rId14"/>
      <w:headerReference w:type="first" r:id="rId15"/>
      <w:footerReference w:type="first" r:id="rId16"/>
      <w:pgSz w:w="16838" w:h="11906" w:orient="landscape"/>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78" w:author="Author" w:initials="A">
    <w:p w14:paraId="529DABE7" w14:textId="12E957F9" w:rsidR="006704B7" w:rsidRDefault="00E252C2" w:rsidP="006704B7">
      <w:pPr>
        <w:pStyle w:val="CommentText"/>
      </w:pPr>
      <w:r>
        <w:rPr>
          <w:rStyle w:val="CommentReference"/>
        </w:rPr>
        <w:annotationRef/>
      </w:r>
      <w:r w:rsidR="006704B7">
        <w:t>Suggest pulling this up here to be a stand alone action - as it was identified as a key action during breakout discussions and many of the activities in this workplan would be implemented by the dedicated NC officer</w:t>
      </w:r>
    </w:p>
  </w:comment>
  <w:comment w:id="79" w:author="Author" w:initials="A">
    <w:p w14:paraId="64DB39B8" w14:textId="6C88A1B5" w:rsidR="00FB6A9D" w:rsidRDefault="00FB6A9D" w:rsidP="00FB6A9D">
      <w:pPr>
        <w:pStyle w:val="CommentText"/>
      </w:pPr>
      <w:r>
        <w:rPr>
          <w:rStyle w:val="CommentReference"/>
        </w:rPr>
        <w:annotationRef/>
      </w:r>
      <w:r>
        <w:t>More broadly, suggest order of actions reflect the priority as discussed in breakout groups and in the 2021 report</w:t>
      </w:r>
    </w:p>
  </w:comment>
  <w:comment w:id="381" w:author="Author" w:initials="A">
    <w:p w14:paraId="43ABF878" w14:textId="77777777" w:rsidR="00040F64" w:rsidRDefault="009C39D6" w:rsidP="00040F64">
      <w:pPr>
        <w:pStyle w:val="CommentText"/>
      </w:pPr>
      <w:r>
        <w:rPr>
          <w:rStyle w:val="CommentReference"/>
        </w:rPr>
        <w:annotationRef/>
      </w:r>
      <w:r w:rsidR="00040F64">
        <w:t xml:space="preserve">Suggest this reword to secure funding to convene meetings - as the mechanism to convene intersessional meetings is already established in the convention text. </w:t>
      </w:r>
    </w:p>
  </w:comment>
  <w:comment w:id="445" w:author="Author" w:initials="A">
    <w:p w14:paraId="1AC39963" w14:textId="1ADE48C4" w:rsidR="000D3E8E" w:rsidRDefault="000D3E8E" w:rsidP="000D3E8E">
      <w:pPr>
        <w:pStyle w:val="CommentText"/>
      </w:pPr>
      <w:r>
        <w:rPr>
          <w:rStyle w:val="CommentReference"/>
        </w:rPr>
        <w:annotationRef/>
      </w:r>
      <w:r>
        <w:t>Don’t feel like this action is necessary - it’s assumed that once the workplan is approved it’s to be implemented - and the funding part is already covered by financial strategy action under Goal 1</w:t>
      </w:r>
    </w:p>
  </w:comment>
  <w:comment w:id="454" w:author="Author" w:initials="A">
    <w:p w14:paraId="51D5FFA9" w14:textId="706DCD57" w:rsidR="009C5B7D" w:rsidRDefault="009C5B7D" w:rsidP="009C5B7D">
      <w:pPr>
        <w:pStyle w:val="CommentText"/>
      </w:pPr>
      <w:r>
        <w:rPr>
          <w:rStyle w:val="CommentReference"/>
        </w:rPr>
        <w:annotationRef/>
      </w:r>
      <w:r>
        <w:t>These could maybe be moved up to the intro/goal of this workplan</w:t>
      </w:r>
    </w:p>
  </w:comment>
  <w:comment w:id="571" w:author="Author" w:initials="A">
    <w:p w14:paraId="202F6927" w14:textId="77777777" w:rsidR="00203652" w:rsidRDefault="009D48F7" w:rsidP="00203652">
      <w:pPr>
        <w:pStyle w:val="CommentText"/>
      </w:pPr>
      <w:r>
        <w:rPr>
          <w:rStyle w:val="CommentReference"/>
        </w:rPr>
        <w:annotationRef/>
      </w:r>
      <w:r w:rsidR="00203652">
        <w:t>Unclear what this mean - build AI into the online report tool? Maybe remove if its suggesting Parties to use AI internally to develop national report.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29DABE7" w15:done="0"/>
  <w15:commentEx w15:paraId="64DB39B8" w15:paraIdParent="529DABE7" w15:done="0"/>
  <w15:commentEx w15:paraId="43ABF878" w15:done="0"/>
  <w15:commentEx w15:paraId="1AC39963" w15:done="0"/>
  <w15:commentEx w15:paraId="51D5FFA9" w15:done="0"/>
  <w15:commentEx w15:paraId="202F692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29DABE7" w16cid:durableId="0E83C7DC"/>
  <w16cid:commentId w16cid:paraId="64DB39B8" w16cid:durableId="65BE2B0D"/>
  <w16cid:commentId w16cid:paraId="43ABF878" w16cid:durableId="02D2A7E3"/>
  <w16cid:commentId w16cid:paraId="1AC39963" w16cid:durableId="28226E17"/>
  <w16cid:commentId w16cid:paraId="51D5FFA9" w16cid:durableId="0DCE92FD"/>
  <w16cid:commentId w16cid:paraId="202F6927" w16cid:durableId="36BFD1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DE1FD" w14:textId="77777777" w:rsidR="00421F10" w:rsidRDefault="00421F10" w:rsidP="000E5955">
      <w:pPr>
        <w:spacing w:line="240" w:lineRule="auto"/>
      </w:pPr>
      <w:r>
        <w:separator/>
      </w:r>
    </w:p>
  </w:endnote>
  <w:endnote w:type="continuationSeparator" w:id="0">
    <w:p w14:paraId="1598EBDC" w14:textId="77777777" w:rsidR="00421F10" w:rsidRDefault="00421F10" w:rsidP="000E59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85961" w14:textId="2914ED67" w:rsidR="007B373B" w:rsidRDefault="00997D67">
    <w:pPr>
      <w:pStyle w:val="Footer"/>
    </w:pPr>
    <w:r>
      <w:rPr>
        <w:noProof/>
      </w:rPr>
      <mc:AlternateContent>
        <mc:Choice Requires="wps">
          <w:drawing>
            <wp:anchor distT="0" distB="0" distL="0" distR="0" simplePos="0" relativeHeight="251658752" behindDoc="0" locked="0" layoutInCell="1" allowOverlap="1" wp14:anchorId="22E462B5" wp14:editId="65F853F1">
              <wp:simplePos x="635" y="635"/>
              <wp:positionH relativeFrom="page">
                <wp:align>center</wp:align>
              </wp:positionH>
              <wp:positionV relativeFrom="page">
                <wp:align>bottom</wp:align>
              </wp:positionV>
              <wp:extent cx="551815" cy="404495"/>
              <wp:effectExtent l="0" t="0" r="635" b="0"/>
              <wp:wrapNone/>
              <wp:docPr id="160289684"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404495"/>
                      </a:xfrm>
                      <a:prstGeom prst="rect">
                        <a:avLst/>
                      </a:prstGeom>
                      <a:noFill/>
                      <a:ln>
                        <a:noFill/>
                      </a:ln>
                    </wps:spPr>
                    <wps:txbx>
                      <w:txbxContent>
                        <w:p w14:paraId="1996981C" w14:textId="415620CB" w:rsidR="00997D67" w:rsidRPr="00997D67" w:rsidRDefault="00997D67" w:rsidP="00997D67">
                          <w:pPr>
                            <w:rPr>
                              <w:rFonts w:ascii="Calibri" w:hAnsi="Calibri" w:cs="Calibri"/>
                              <w:noProof/>
                              <w:color w:val="FF0000"/>
                              <w:sz w:val="24"/>
                              <w:szCs w:val="24"/>
                            </w:rPr>
                          </w:pPr>
                          <w:r w:rsidRPr="00997D67">
                            <w:rPr>
                              <w:rFonts w:ascii="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2E462B5" id="_x0000_t202" coordsize="21600,21600" o:spt="202" path="m,l,21600r21600,l21600,xe">
              <v:stroke joinstyle="miter"/>
              <v:path gradientshapeok="t" o:connecttype="rect"/>
            </v:shapetype>
            <v:shape id="Text Box 5" o:spid="_x0000_s1028" type="#_x0000_t202" alt="OFFICIAL" style="position:absolute;margin-left:0;margin-top:0;width:43.45pt;height:31.85pt;z-index:25165875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" filled="f" stroked="f">
              <v:textbox style="mso-fit-shape-to-text:t" inset="0,0,0,15pt">
                <w:txbxContent>
                  <w:p w14:paraId="1996981C" w14:textId="415620CB" w:rsidR="00997D67" w:rsidRPr="00997D67" w:rsidRDefault="00997D67" w:rsidP="00997D67">
                    <w:pPr>
                      <w:rPr>
                        <w:rFonts w:ascii="Calibri" w:hAnsi="Calibri" w:cs="Calibri"/>
                        <w:noProof/>
                        <w:color w:val="FF0000"/>
                        <w:sz w:val="24"/>
                        <w:szCs w:val="24"/>
                      </w:rPr>
                    </w:pPr>
                    <w:r w:rsidRPr="00997D67">
                      <w:rPr>
                        <w:rFonts w:ascii="Calibri" w:hAnsi="Calibri" w:cs="Calibri"/>
                        <w:noProof/>
                        <w:color w:val="FF0000"/>
                        <w:sz w:val="24"/>
                        <w:szCs w:val="24"/>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26BBA" w14:textId="162B2D56" w:rsidR="007B373B" w:rsidRDefault="00997D67">
    <w:pPr>
      <w:pStyle w:val="Footer"/>
    </w:pPr>
    <w:r>
      <w:rPr>
        <w:noProof/>
      </w:rPr>
      <mc:AlternateContent>
        <mc:Choice Requires="wps">
          <w:drawing>
            <wp:anchor distT="0" distB="0" distL="0" distR="0" simplePos="0" relativeHeight="251659776" behindDoc="0" locked="0" layoutInCell="1" allowOverlap="1" wp14:anchorId="1176EAB4" wp14:editId="075D2FD9">
              <wp:simplePos x="635" y="635"/>
              <wp:positionH relativeFrom="page">
                <wp:align>center</wp:align>
              </wp:positionH>
              <wp:positionV relativeFrom="page">
                <wp:align>bottom</wp:align>
              </wp:positionV>
              <wp:extent cx="551815" cy="404495"/>
              <wp:effectExtent l="0" t="0" r="635" b="0"/>
              <wp:wrapNone/>
              <wp:docPr id="1694236659"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404495"/>
                      </a:xfrm>
                      <a:prstGeom prst="rect">
                        <a:avLst/>
                      </a:prstGeom>
                      <a:noFill/>
                      <a:ln>
                        <a:noFill/>
                      </a:ln>
                    </wps:spPr>
                    <wps:txbx>
                      <w:txbxContent>
                        <w:p w14:paraId="2EE7A90B" w14:textId="084CDC72" w:rsidR="00997D67" w:rsidRPr="00997D67" w:rsidRDefault="00997D67" w:rsidP="00997D67">
                          <w:pPr>
                            <w:rPr>
                              <w:rFonts w:ascii="Calibri" w:hAnsi="Calibri" w:cs="Calibri"/>
                              <w:noProof/>
                              <w:color w:val="FF0000"/>
                              <w:sz w:val="24"/>
                              <w:szCs w:val="24"/>
                            </w:rPr>
                          </w:pPr>
                          <w:r w:rsidRPr="00997D67">
                            <w:rPr>
                              <w:rFonts w:ascii="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76EAB4" id="_x0000_t202" coordsize="21600,21600" o:spt="202" path="m,l,21600r21600,l21600,xe">
              <v:stroke joinstyle="miter"/>
              <v:path gradientshapeok="t" o:connecttype="rect"/>
            </v:shapetype>
            <v:shape id="Text Box 6" o:spid="_x0000_s1029" type="#_x0000_t202" alt="OFFICIAL" style="position:absolute;margin-left:0;margin-top:0;width:43.45pt;height:31.85pt;z-index:25165977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" filled="f" stroked="f">
              <v:textbox style="mso-fit-shape-to-text:t" inset="0,0,0,15pt">
                <w:txbxContent>
                  <w:p w14:paraId="2EE7A90B" w14:textId="084CDC72" w:rsidR="00997D67" w:rsidRPr="00997D67" w:rsidRDefault="00997D67" w:rsidP="00997D67">
                    <w:pPr>
                      <w:rPr>
                        <w:rFonts w:ascii="Calibri" w:hAnsi="Calibri" w:cs="Calibri"/>
                        <w:noProof/>
                        <w:color w:val="FF0000"/>
                        <w:sz w:val="24"/>
                        <w:szCs w:val="24"/>
                      </w:rPr>
                    </w:pPr>
                    <w:r w:rsidRPr="00997D67">
                      <w:rPr>
                        <w:rFonts w:ascii="Calibri" w:hAnsi="Calibri" w:cs="Calibri"/>
                        <w:noProof/>
                        <w:color w:val="FF0000"/>
                        <w:sz w:val="24"/>
                        <w:szCs w:val="24"/>
                      </w:rPr>
                      <w:t>OFFICIAL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DC1B0" w14:textId="5ABFDD25" w:rsidR="007B373B" w:rsidRDefault="00997D67">
    <w:pPr>
      <w:pStyle w:val="Footer"/>
    </w:pPr>
    <w:r>
      <w:rPr>
        <w:noProof/>
      </w:rPr>
      <mc:AlternateContent>
        <mc:Choice Requires="wps">
          <w:drawing>
            <wp:anchor distT="0" distB="0" distL="0" distR="0" simplePos="0" relativeHeight="251657728" behindDoc="0" locked="0" layoutInCell="1" allowOverlap="1" wp14:anchorId="0D93C9DC" wp14:editId="2F587DB5">
              <wp:simplePos x="635" y="635"/>
              <wp:positionH relativeFrom="page">
                <wp:align>center</wp:align>
              </wp:positionH>
              <wp:positionV relativeFrom="page">
                <wp:align>bottom</wp:align>
              </wp:positionV>
              <wp:extent cx="551815" cy="404495"/>
              <wp:effectExtent l="0" t="0" r="635" b="0"/>
              <wp:wrapNone/>
              <wp:docPr id="234641785"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404495"/>
                      </a:xfrm>
                      <a:prstGeom prst="rect">
                        <a:avLst/>
                      </a:prstGeom>
                      <a:noFill/>
                      <a:ln>
                        <a:noFill/>
                      </a:ln>
                    </wps:spPr>
                    <wps:txbx>
                      <w:txbxContent>
                        <w:p w14:paraId="3D432DB3" w14:textId="553D0737" w:rsidR="00997D67" w:rsidRPr="00997D67" w:rsidRDefault="00997D67" w:rsidP="00997D67">
                          <w:pPr>
                            <w:rPr>
                              <w:rFonts w:ascii="Calibri" w:hAnsi="Calibri" w:cs="Calibri"/>
                              <w:noProof/>
                              <w:color w:val="FF0000"/>
                              <w:sz w:val="24"/>
                              <w:szCs w:val="24"/>
                            </w:rPr>
                          </w:pPr>
                          <w:r w:rsidRPr="00997D67">
                            <w:rPr>
                              <w:rFonts w:ascii="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D93C9DC" id="_x0000_t202" coordsize="21600,21600" o:spt="202" path="m,l,21600r21600,l21600,xe">
              <v:stroke joinstyle="miter"/>
              <v:path gradientshapeok="t" o:connecttype="rect"/>
            </v:shapetype>
            <v:shape id="Text Box 4" o:spid="_x0000_s1031" type="#_x0000_t202" alt="OFFICIAL" style="position:absolute;margin-left:0;margin-top:0;width:43.45pt;height:31.85pt;z-index:2516577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" filled="f" stroked="f">
              <v:textbox style="mso-fit-shape-to-text:t" inset="0,0,0,15pt">
                <w:txbxContent>
                  <w:p w14:paraId="3D432DB3" w14:textId="553D0737" w:rsidR="00997D67" w:rsidRPr="00997D67" w:rsidRDefault="00997D67" w:rsidP="00997D67">
                    <w:pPr>
                      <w:rPr>
                        <w:rFonts w:ascii="Calibri" w:hAnsi="Calibri" w:cs="Calibri"/>
                        <w:noProof/>
                        <w:color w:val="FF0000"/>
                        <w:sz w:val="24"/>
                        <w:szCs w:val="24"/>
                      </w:rPr>
                    </w:pPr>
                    <w:r w:rsidRPr="00997D67">
                      <w:rPr>
                        <w:rFonts w:ascii="Calibri" w:hAnsi="Calibri" w:cs="Calibri"/>
                        <w:noProof/>
                        <w:color w:val="FF0000"/>
                        <w:sz w:val="24"/>
                        <w:szCs w:val="24"/>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24F5D" w14:textId="77777777" w:rsidR="00421F10" w:rsidRDefault="00421F10" w:rsidP="000E5955">
      <w:pPr>
        <w:spacing w:line="240" w:lineRule="auto"/>
      </w:pPr>
      <w:r>
        <w:separator/>
      </w:r>
    </w:p>
  </w:footnote>
  <w:footnote w:type="continuationSeparator" w:id="0">
    <w:p w14:paraId="344F904C" w14:textId="77777777" w:rsidR="00421F10" w:rsidRDefault="00421F10" w:rsidP="000E595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68DFC" w14:textId="6B646673" w:rsidR="007B373B" w:rsidRDefault="00997D67">
    <w:pPr>
      <w:pStyle w:val="Header"/>
    </w:pPr>
    <w:r>
      <w:rPr>
        <w:noProof/>
      </w:rPr>
      <mc:AlternateContent>
        <mc:Choice Requires="wps">
          <w:drawing>
            <wp:anchor distT="0" distB="0" distL="0" distR="0" simplePos="0" relativeHeight="251655680" behindDoc="0" locked="0" layoutInCell="1" allowOverlap="1" wp14:anchorId="05BB2FAF" wp14:editId="4976B3A9">
              <wp:simplePos x="635" y="635"/>
              <wp:positionH relativeFrom="page">
                <wp:align>center</wp:align>
              </wp:positionH>
              <wp:positionV relativeFrom="page">
                <wp:align>top</wp:align>
              </wp:positionV>
              <wp:extent cx="551815" cy="404495"/>
              <wp:effectExtent l="0" t="0" r="635" b="14605"/>
              <wp:wrapNone/>
              <wp:docPr id="400586426"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404495"/>
                      </a:xfrm>
                      <a:prstGeom prst="rect">
                        <a:avLst/>
                      </a:prstGeom>
                      <a:noFill/>
                      <a:ln>
                        <a:noFill/>
                      </a:ln>
                    </wps:spPr>
                    <wps:txbx>
                      <w:txbxContent>
                        <w:p w14:paraId="7CE0CE7A" w14:textId="575E26D7" w:rsidR="00997D67" w:rsidRPr="00997D67" w:rsidRDefault="00997D67" w:rsidP="00997D67">
                          <w:pPr>
                            <w:rPr>
                              <w:rFonts w:ascii="Calibri" w:hAnsi="Calibri" w:cs="Calibri"/>
                              <w:noProof/>
                              <w:color w:val="FF0000"/>
                              <w:sz w:val="24"/>
                              <w:szCs w:val="24"/>
                            </w:rPr>
                          </w:pPr>
                          <w:r w:rsidRPr="00997D67">
                            <w:rPr>
                              <w:rFonts w:ascii="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5BB2FAF" id="_x0000_t202" coordsize="21600,21600" o:spt="202" path="m,l,21600r21600,l21600,xe">
              <v:stroke joinstyle="miter"/>
              <v:path gradientshapeok="t" o:connecttype="rect"/>
            </v:shapetype>
            <v:shape id="Text Box 2" o:spid="_x0000_s1026" type="#_x0000_t202" alt="OFFICIAL" style="position:absolute;margin-left:0;margin-top:0;width:43.45pt;height:31.85pt;z-index:25165568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" filled="f" stroked="f">
              <v:textbox style="mso-fit-shape-to-text:t" inset="0,15pt,0,0">
                <w:txbxContent>
                  <w:p w14:paraId="7CE0CE7A" w14:textId="575E26D7" w:rsidR="00997D67" w:rsidRPr="00997D67" w:rsidRDefault="00997D67" w:rsidP="00997D67">
                    <w:pPr>
                      <w:rPr>
                        <w:rFonts w:ascii="Calibri" w:hAnsi="Calibri" w:cs="Calibri"/>
                        <w:noProof/>
                        <w:color w:val="FF0000"/>
                        <w:sz w:val="24"/>
                        <w:szCs w:val="24"/>
                      </w:rPr>
                    </w:pPr>
                    <w:r w:rsidRPr="00997D67">
                      <w:rPr>
                        <w:rFonts w:ascii="Calibri" w:hAnsi="Calibri" w:cs="Calibri"/>
                        <w:noProof/>
                        <w:color w:val="FF0000"/>
                        <w:sz w:val="24"/>
                        <w:szCs w:val="24"/>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79653" w14:textId="7FB6C208" w:rsidR="007B373B" w:rsidRDefault="00997D67">
    <w:pPr>
      <w:pStyle w:val="Header"/>
    </w:pPr>
    <w:r>
      <w:rPr>
        <w:noProof/>
      </w:rPr>
      <mc:AlternateContent>
        <mc:Choice Requires="wps">
          <w:drawing>
            <wp:anchor distT="0" distB="0" distL="0" distR="0" simplePos="0" relativeHeight="251656704" behindDoc="0" locked="0" layoutInCell="1" allowOverlap="1" wp14:anchorId="213EBAD3" wp14:editId="2DD5723E">
              <wp:simplePos x="635" y="635"/>
              <wp:positionH relativeFrom="page">
                <wp:align>center</wp:align>
              </wp:positionH>
              <wp:positionV relativeFrom="page">
                <wp:align>top</wp:align>
              </wp:positionV>
              <wp:extent cx="551815" cy="404495"/>
              <wp:effectExtent l="0" t="0" r="635" b="14605"/>
              <wp:wrapNone/>
              <wp:docPr id="535827647"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404495"/>
                      </a:xfrm>
                      <a:prstGeom prst="rect">
                        <a:avLst/>
                      </a:prstGeom>
                      <a:noFill/>
                      <a:ln>
                        <a:noFill/>
                      </a:ln>
                    </wps:spPr>
                    <wps:txbx>
                      <w:txbxContent>
                        <w:p w14:paraId="29D2A630" w14:textId="113E3B3C" w:rsidR="00997D67" w:rsidRPr="00997D67" w:rsidRDefault="00997D67" w:rsidP="00997D67">
                          <w:pPr>
                            <w:rPr>
                              <w:rFonts w:ascii="Calibri" w:hAnsi="Calibri" w:cs="Calibri"/>
                              <w:noProof/>
                              <w:color w:val="FF0000"/>
                              <w:sz w:val="24"/>
                              <w:szCs w:val="24"/>
                            </w:rPr>
                          </w:pPr>
                          <w:r w:rsidRPr="00997D67">
                            <w:rPr>
                              <w:rFonts w:ascii="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13EBAD3" id="_x0000_t202" coordsize="21600,21600" o:spt="202" path="m,l,21600r21600,l21600,xe">
              <v:stroke joinstyle="miter"/>
              <v:path gradientshapeok="t" o:connecttype="rect"/>
            </v:shapetype>
            <v:shape id="Text Box 3" o:spid="_x0000_s1027" type="#_x0000_t202" alt="OFFICIAL" style="position:absolute;margin-left:0;margin-top:0;width:43.45pt;height:31.85pt;z-index:25165670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" filled="f" stroked="f">
              <v:textbox style="mso-fit-shape-to-text:t" inset="0,15pt,0,0">
                <w:txbxContent>
                  <w:p w14:paraId="29D2A630" w14:textId="113E3B3C" w:rsidR="00997D67" w:rsidRPr="00997D67" w:rsidRDefault="00997D67" w:rsidP="00997D67">
                    <w:pPr>
                      <w:rPr>
                        <w:rFonts w:ascii="Calibri" w:hAnsi="Calibri" w:cs="Calibri"/>
                        <w:noProof/>
                        <w:color w:val="FF0000"/>
                        <w:sz w:val="24"/>
                        <w:szCs w:val="24"/>
                      </w:rPr>
                    </w:pPr>
                    <w:r w:rsidRPr="00997D67">
                      <w:rPr>
                        <w:rFonts w:ascii="Calibri" w:hAnsi="Calibri" w:cs="Calibri"/>
                        <w:noProof/>
                        <w:color w:val="FF0000"/>
                        <w:sz w:val="24"/>
                        <w:szCs w:val="24"/>
                      </w:rPr>
                      <w:t>OFFICIAL</w:t>
                    </w:r>
                  </w:p>
                </w:txbxContent>
              </v:textbox>
              <w10:wrap anchorx="page" anchory="page"/>
            </v:shape>
          </w:pict>
        </mc:Fallback>
      </mc:AlternateContent>
    </w:r>
  </w:p>
  <w:sdt>
    <w:sdtPr>
      <w:id w:val="275531937"/>
      <w:docPartObj>
        <w:docPartGallery w:val="Watermarks"/>
        <w:docPartUnique/>
      </w:docPartObj>
    </w:sdtPr>
    <w:sdtContent>
      <w:p w14:paraId="760C913D" w14:textId="77777777" w:rsidR="007B373B" w:rsidRDefault="00000000">
        <w:pPr>
          <w:pStyle w:val="Header"/>
        </w:pPr>
        <w:r>
          <w:rPr>
            <w:noProof/>
          </w:rPr>
          <w:pict w14:anchorId="13DC58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92D72" w14:textId="56EEAB39" w:rsidR="007B373B" w:rsidRDefault="00997D67">
    <w:pPr>
      <w:pStyle w:val="Header"/>
    </w:pPr>
    <w:r>
      <w:rPr>
        <w:noProof/>
      </w:rPr>
      <mc:AlternateContent>
        <mc:Choice Requires="wps">
          <w:drawing>
            <wp:anchor distT="0" distB="0" distL="0" distR="0" simplePos="0" relativeHeight="251654656" behindDoc="0" locked="0" layoutInCell="1" allowOverlap="1" wp14:anchorId="1D2B9F46" wp14:editId="7BFD17BB">
              <wp:simplePos x="635" y="635"/>
              <wp:positionH relativeFrom="page">
                <wp:align>center</wp:align>
              </wp:positionH>
              <wp:positionV relativeFrom="page">
                <wp:align>top</wp:align>
              </wp:positionV>
              <wp:extent cx="551815" cy="404495"/>
              <wp:effectExtent l="0" t="0" r="635" b="14605"/>
              <wp:wrapNone/>
              <wp:docPr id="2082289598"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404495"/>
                      </a:xfrm>
                      <a:prstGeom prst="rect">
                        <a:avLst/>
                      </a:prstGeom>
                      <a:noFill/>
                      <a:ln>
                        <a:noFill/>
                      </a:ln>
                    </wps:spPr>
                    <wps:txbx>
                      <w:txbxContent>
                        <w:p w14:paraId="277C185C" w14:textId="5EBF4E86" w:rsidR="00997D67" w:rsidRPr="00997D67" w:rsidRDefault="00997D67" w:rsidP="00997D67">
                          <w:pPr>
                            <w:rPr>
                              <w:rFonts w:ascii="Calibri" w:hAnsi="Calibri" w:cs="Calibri"/>
                              <w:noProof/>
                              <w:color w:val="FF0000"/>
                              <w:sz w:val="24"/>
                              <w:szCs w:val="24"/>
                            </w:rPr>
                          </w:pPr>
                          <w:r w:rsidRPr="00997D67">
                            <w:rPr>
                              <w:rFonts w:ascii="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2B9F46" id="_x0000_t202" coordsize="21600,21600" o:spt="202" path="m,l,21600r21600,l21600,xe">
              <v:stroke joinstyle="miter"/>
              <v:path gradientshapeok="t" o:connecttype="rect"/>
            </v:shapetype>
            <v:shape id="Text Box 1" o:spid="_x0000_s1030" type="#_x0000_t202" alt="OFFICIAL" style="position:absolute;margin-left:0;margin-top:0;width:43.45pt;height:31.85pt;z-index:25165465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" filled="f" stroked="f">
              <v:textbox style="mso-fit-shape-to-text:t" inset="0,15pt,0,0">
                <w:txbxContent>
                  <w:p w14:paraId="277C185C" w14:textId="5EBF4E86" w:rsidR="00997D67" w:rsidRPr="00997D67" w:rsidRDefault="00997D67" w:rsidP="00997D67">
                    <w:pPr>
                      <w:rPr>
                        <w:rFonts w:ascii="Calibri" w:hAnsi="Calibri" w:cs="Calibri"/>
                        <w:noProof/>
                        <w:color w:val="FF0000"/>
                        <w:sz w:val="24"/>
                        <w:szCs w:val="24"/>
                      </w:rPr>
                    </w:pPr>
                    <w:r w:rsidRPr="00997D67">
                      <w:rPr>
                        <w:rFonts w:ascii="Calibri" w:hAnsi="Calibri" w:cs="Calibri"/>
                        <w:noProof/>
                        <w:color w:val="FF0000"/>
                        <w:sz w:val="24"/>
                        <w:szCs w:val="24"/>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D34D6"/>
    <w:multiLevelType w:val="hybridMultilevel"/>
    <w:tmpl w:val="E6609098"/>
    <w:lvl w:ilvl="0" w:tplc="0C090001">
      <w:start w:val="1"/>
      <w:numFmt w:val="bullet"/>
      <w:lvlText w:val=""/>
      <w:lvlJc w:val="left"/>
      <w:pPr>
        <w:ind w:left="1174" w:hanging="360"/>
      </w:pPr>
      <w:rPr>
        <w:rFonts w:ascii="Symbol" w:hAnsi="Symbol" w:hint="default"/>
      </w:rPr>
    </w:lvl>
    <w:lvl w:ilvl="1" w:tplc="0C090003" w:tentative="1">
      <w:start w:val="1"/>
      <w:numFmt w:val="bullet"/>
      <w:lvlText w:val="o"/>
      <w:lvlJc w:val="left"/>
      <w:pPr>
        <w:ind w:left="1894" w:hanging="360"/>
      </w:pPr>
      <w:rPr>
        <w:rFonts w:ascii="Courier New" w:hAnsi="Courier New" w:cs="Courier New" w:hint="default"/>
      </w:rPr>
    </w:lvl>
    <w:lvl w:ilvl="2" w:tplc="0C090005" w:tentative="1">
      <w:start w:val="1"/>
      <w:numFmt w:val="bullet"/>
      <w:lvlText w:val=""/>
      <w:lvlJc w:val="left"/>
      <w:pPr>
        <w:ind w:left="2614" w:hanging="360"/>
      </w:pPr>
      <w:rPr>
        <w:rFonts w:ascii="Wingdings" w:hAnsi="Wingdings" w:hint="default"/>
      </w:rPr>
    </w:lvl>
    <w:lvl w:ilvl="3" w:tplc="0C090001" w:tentative="1">
      <w:start w:val="1"/>
      <w:numFmt w:val="bullet"/>
      <w:lvlText w:val=""/>
      <w:lvlJc w:val="left"/>
      <w:pPr>
        <w:ind w:left="3334" w:hanging="360"/>
      </w:pPr>
      <w:rPr>
        <w:rFonts w:ascii="Symbol" w:hAnsi="Symbol" w:hint="default"/>
      </w:rPr>
    </w:lvl>
    <w:lvl w:ilvl="4" w:tplc="0C090003" w:tentative="1">
      <w:start w:val="1"/>
      <w:numFmt w:val="bullet"/>
      <w:lvlText w:val="o"/>
      <w:lvlJc w:val="left"/>
      <w:pPr>
        <w:ind w:left="4054" w:hanging="360"/>
      </w:pPr>
      <w:rPr>
        <w:rFonts w:ascii="Courier New" w:hAnsi="Courier New" w:cs="Courier New" w:hint="default"/>
      </w:rPr>
    </w:lvl>
    <w:lvl w:ilvl="5" w:tplc="0C090005" w:tentative="1">
      <w:start w:val="1"/>
      <w:numFmt w:val="bullet"/>
      <w:lvlText w:val=""/>
      <w:lvlJc w:val="left"/>
      <w:pPr>
        <w:ind w:left="4774" w:hanging="360"/>
      </w:pPr>
      <w:rPr>
        <w:rFonts w:ascii="Wingdings" w:hAnsi="Wingdings" w:hint="default"/>
      </w:rPr>
    </w:lvl>
    <w:lvl w:ilvl="6" w:tplc="0C090001" w:tentative="1">
      <w:start w:val="1"/>
      <w:numFmt w:val="bullet"/>
      <w:lvlText w:val=""/>
      <w:lvlJc w:val="left"/>
      <w:pPr>
        <w:ind w:left="5494" w:hanging="360"/>
      </w:pPr>
      <w:rPr>
        <w:rFonts w:ascii="Symbol" w:hAnsi="Symbol" w:hint="default"/>
      </w:rPr>
    </w:lvl>
    <w:lvl w:ilvl="7" w:tplc="0C090003" w:tentative="1">
      <w:start w:val="1"/>
      <w:numFmt w:val="bullet"/>
      <w:lvlText w:val="o"/>
      <w:lvlJc w:val="left"/>
      <w:pPr>
        <w:ind w:left="6214" w:hanging="360"/>
      </w:pPr>
      <w:rPr>
        <w:rFonts w:ascii="Courier New" w:hAnsi="Courier New" w:cs="Courier New" w:hint="default"/>
      </w:rPr>
    </w:lvl>
    <w:lvl w:ilvl="8" w:tplc="0C090005" w:tentative="1">
      <w:start w:val="1"/>
      <w:numFmt w:val="bullet"/>
      <w:lvlText w:val=""/>
      <w:lvlJc w:val="left"/>
      <w:pPr>
        <w:ind w:left="6934" w:hanging="360"/>
      </w:pPr>
      <w:rPr>
        <w:rFonts w:ascii="Wingdings" w:hAnsi="Wingdings" w:hint="default"/>
      </w:rPr>
    </w:lvl>
  </w:abstractNum>
  <w:abstractNum w:abstractNumId="1" w15:restartNumberingAfterBreak="0">
    <w:nsid w:val="0B794D01"/>
    <w:multiLevelType w:val="multilevel"/>
    <w:tmpl w:val="B7A49F2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 w15:restartNumberingAfterBreak="0">
    <w:nsid w:val="159E7EA0"/>
    <w:multiLevelType w:val="multilevel"/>
    <w:tmpl w:val="69F207B4"/>
    <w:lvl w:ilvl="0">
      <w:start w:val="1"/>
      <w:numFmt w:val="decimal"/>
      <w:lvlText w:val="%1."/>
      <w:lvlJc w:val="left"/>
      <w:pPr>
        <w:ind w:left="340" w:hanging="340"/>
      </w:pPr>
      <w:rPr>
        <w:rFonts w:hint="default"/>
        <w:b w:val="0"/>
        <w:sz w:val="18"/>
      </w:rPr>
    </w:lvl>
    <w:lvl w:ilvl="1">
      <w:start w:val="1"/>
      <w:numFmt w:val="decimal"/>
      <w:lvlText w:val="%1.%2."/>
      <w:lvlJc w:val="left"/>
      <w:pPr>
        <w:ind w:left="454" w:hanging="454"/>
      </w:pPr>
      <w:rPr>
        <w:rFonts w:hint="default"/>
        <w:b w:val="0"/>
        <w:color w:val="auto"/>
      </w:rPr>
    </w:lvl>
    <w:lvl w:ilvl="2">
      <w:start w:val="1"/>
      <w:numFmt w:val="decimal"/>
      <w:pStyle w:val="ListParagraph1"/>
      <w:lvlText w:val="%1.%2.%3."/>
      <w:lvlJc w:val="left"/>
      <w:pPr>
        <w:ind w:left="624" w:hanging="624"/>
      </w:pPr>
      <w:rPr>
        <w:rFonts w:hint="default"/>
        <w:color w:val="auto"/>
      </w:rPr>
    </w:lvl>
    <w:lvl w:ilvl="3">
      <w:start w:val="1"/>
      <w:numFmt w:val="decimal"/>
      <w:lvlText w:val="%1.%2.%3.%4."/>
      <w:lvlJc w:val="left"/>
      <w:pPr>
        <w:ind w:left="1411" w:hanging="340"/>
      </w:pPr>
      <w:rPr>
        <w:rFonts w:hint="default"/>
      </w:rPr>
    </w:lvl>
    <w:lvl w:ilvl="4">
      <w:start w:val="1"/>
      <w:numFmt w:val="decimal"/>
      <w:lvlText w:val="%1.%2.%3.%4.%5."/>
      <w:lvlJc w:val="left"/>
      <w:pPr>
        <w:ind w:left="1768" w:hanging="340"/>
      </w:pPr>
      <w:rPr>
        <w:rFonts w:hint="default"/>
      </w:rPr>
    </w:lvl>
    <w:lvl w:ilvl="5">
      <w:start w:val="1"/>
      <w:numFmt w:val="decimal"/>
      <w:lvlText w:val="%1.%2.%3.%4.%5.%6."/>
      <w:lvlJc w:val="left"/>
      <w:pPr>
        <w:ind w:left="2125" w:hanging="340"/>
      </w:pPr>
      <w:rPr>
        <w:rFonts w:hint="default"/>
      </w:rPr>
    </w:lvl>
    <w:lvl w:ilvl="6">
      <w:start w:val="1"/>
      <w:numFmt w:val="decimal"/>
      <w:lvlText w:val="%1.%2.%3.%4.%5.%6.%7."/>
      <w:lvlJc w:val="left"/>
      <w:pPr>
        <w:ind w:left="2482" w:hanging="340"/>
      </w:pPr>
      <w:rPr>
        <w:rFonts w:hint="default"/>
      </w:rPr>
    </w:lvl>
    <w:lvl w:ilvl="7">
      <w:start w:val="1"/>
      <w:numFmt w:val="decimal"/>
      <w:lvlText w:val="%1.%2.%3.%4.%5.%6.%7.%8."/>
      <w:lvlJc w:val="left"/>
      <w:pPr>
        <w:ind w:left="2839" w:hanging="340"/>
      </w:pPr>
      <w:rPr>
        <w:rFonts w:hint="default"/>
      </w:rPr>
    </w:lvl>
    <w:lvl w:ilvl="8">
      <w:start w:val="1"/>
      <w:numFmt w:val="decimal"/>
      <w:lvlText w:val="%1.%2.%3.%4.%5.%6.%7.%8.%9."/>
      <w:lvlJc w:val="left"/>
      <w:pPr>
        <w:ind w:left="3196" w:hanging="340"/>
      </w:pPr>
      <w:rPr>
        <w:rFonts w:hint="default"/>
      </w:rPr>
    </w:lvl>
  </w:abstractNum>
  <w:abstractNum w:abstractNumId="3" w15:restartNumberingAfterBreak="0">
    <w:nsid w:val="19452971"/>
    <w:multiLevelType w:val="hybridMultilevel"/>
    <w:tmpl w:val="205254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1EB7B50"/>
    <w:multiLevelType w:val="multilevel"/>
    <w:tmpl w:val="BC325184"/>
    <w:lvl w:ilvl="0">
      <w:start w:val="1"/>
      <w:numFmt w:val="decimal"/>
      <w:lvlText w:val="%1."/>
      <w:lvlJc w:val="left"/>
      <w:pPr>
        <w:ind w:left="340" w:hanging="340"/>
      </w:pPr>
      <w:rPr>
        <w:rFonts w:hint="default"/>
        <w:b w:val="0"/>
        <w:sz w:val="18"/>
      </w:rPr>
    </w:lvl>
    <w:lvl w:ilvl="1">
      <w:start w:val="1"/>
      <w:numFmt w:val="decimal"/>
      <w:lvlText w:val="%1.%2."/>
      <w:lvlJc w:val="left"/>
      <w:pPr>
        <w:ind w:left="454" w:hanging="454"/>
      </w:pPr>
      <w:rPr>
        <w:rFonts w:hint="default"/>
        <w:b w:val="0"/>
        <w:color w:val="auto"/>
      </w:rPr>
    </w:lvl>
    <w:lvl w:ilvl="2">
      <w:start w:val="1"/>
      <w:numFmt w:val="decimal"/>
      <w:lvlText w:val="%1.%2.%3."/>
      <w:lvlJc w:val="left"/>
      <w:pPr>
        <w:ind w:left="624" w:hanging="624"/>
      </w:pPr>
      <w:rPr>
        <w:rFonts w:hint="default"/>
        <w:color w:val="auto"/>
      </w:rPr>
    </w:lvl>
    <w:lvl w:ilvl="3">
      <w:start w:val="1"/>
      <w:numFmt w:val="decimal"/>
      <w:lvlText w:val="%1.%2.%3.%4."/>
      <w:lvlJc w:val="left"/>
      <w:pPr>
        <w:ind w:left="1411" w:hanging="340"/>
      </w:pPr>
      <w:rPr>
        <w:rFonts w:hint="default"/>
      </w:rPr>
    </w:lvl>
    <w:lvl w:ilvl="4">
      <w:start w:val="1"/>
      <w:numFmt w:val="decimal"/>
      <w:lvlText w:val="%1.%2.%3.%4.%5."/>
      <w:lvlJc w:val="left"/>
      <w:pPr>
        <w:ind w:left="1768" w:hanging="340"/>
      </w:pPr>
      <w:rPr>
        <w:rFonts w:hint="default"/>
      </w:rPr>
    </w:lvl>
    <w:lvl w:ilvl="5">
      <w:start w:val="1"/>
      <w:numFmt w:val="decimal"/>
      <w:lvlText w:val="%1.%2.%3.%4.%5.%6."/>
      <w:lvlJc w:val="left"/>
      <w:pPr>
        <w:ind w:left="2125" w:hanging="340"/>
      </w:pPr>
      <w:rPr>
        <w:rFonts w:hint="default"/>
      </w:rPr>
    </w:lvl>
    <w:lvl w:ilvl="6">
      <w:start w:val="1"/>
      <w:numFmt w:val="decimal"/>
      <w:lvlText w:val="%1.%2.%3.%4.%5.%6.%7."/>
      <w:lvlJc w:val="left"/>
      <w:pPr>
        <w:ind w:left="2482" w:hanging="340"/>
      </w:pPr>
      <w:rPr>
        <w:rFonts w:hint="default"/>
      </w:rPr>
    </w:lvl>
    <w:lvl w:ilvl="7">
      <w:start w:val="1"/>
      <w:numFmt w:val="decimal"/>
      <w:lvlText w:val="%1.%2.%3.%4.%5.%6.%7.%8."/>
      <w:lvlJc w:val="left"/>
      <w:pPr>
        <w:ind w:left="2839" w:hanging="340"/>
      </w:pPr>
      <w:rPr>
        <w:rFonts w:hint="default"/>
      </w:rPr>
    </w:lvl>
    <w:lvl w:ilvl="8">
      <w:start w:val="1"/>
      <w:numFmt w:val="decimal"/>
      <w:lvlText w:val="%1.%2.%3.%4.%5.%6.%7.%8.%9."/>
      <w:lvlJc w:val="left"/>
      <w:pPr>
        <w:ind w:left="3196" w:hanging="340"/>
      </w:pPr>
      <w:rPr>
        <w:rFonts w:hint="default"/>
      </w:rPr>
    </w:lvl>
  </w:abstractNum>
  <w:abstractNum w:abstractNumId="5" w15:restartNumberingAfterBreak="0">
    <w:nsid w:val="25DF277C"/>
    <w:multiLevelType w:val="multilevel"/>
    <w:tmpl w:val="D9F653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6" w15:restartNumberingAfterBreak="0">
    <w:nsid w:val="26036DE9"/>
    <w:multiLevelType w:val="hybridMultilevel"/>
    <w:tmpl w:val="CC406064"/>
    <w:lvl w:ilvl="0" w:tplc="644C370A">
      <w:numFmt w:val="bullet"/>
      <w:lvlText w:val="-"/>
      <w:lvlJc w:val="left"/>
      <w:pPr>
        <w:ind w:left="720" w:hanging="360"/>
      </w:pPr>
      <w:rPr>
        <w:rFonts w:ascii="Arial Narrow" w:eastAsia="Calibri" w:hAnsi="Arial Narrow"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F767045"/>
    <w:multiLevelType w:val="hybridMultilevel"/>
    <w:tmpl w:val="D24C5D66"/>
    <w:lvl w:ilvl="0" w:tplc="0C090001">
      <w:start w:val="1"/>
      <w:numFmt w:val="bullet"/>
      <w:lvlText w:val=""/>
      <w:lvlJc w:val="left"/>
      <w:pPr>
        <w:ind w:left="814" w:hanging="360"/>
      </w:pPr>
      <w:rPr>
        <w:rFonts w:ascii="Symbol" w:hAnsi="Symbol" w:hint="default"/>
      </w:rPr>
    </w:lvl>
    <w:lvl w:ilvl="1" w:tplc="0C090003" w:tentative="1">
      <w:start w:val="1"/>
      <w:numFmt w:val="bullet"/>
      <w:lvlText w:val="o"/>
      <w:lvlJc w:val="left"/>
      <w:pPr>
        <w:ind w:left="1534" w:hanging="360"/>
      </w:pPr>
      <w:rPr>
        <w:rFonts w:ascii="Courier New" w:hAnsi="Courier New" w:cs="Courier New" w:hint="default"/>
      </w:rPr>
    </w:lvl>
    <w:lvl w:ilvl="2" w:tplc="0C090005" w:tentative="1">
      <w:start w:val="1"/>
      <w:numFmt w:val="bullet"/>
      <w:lvlText w:val=""/>
      <w:lvlJc w:val="left"/>
      <w:pPr>
        <w:ind w:left="2254" w:hanging="360"/>
      </w:pPr>
      <w:rPr>
        <w:rFonts w:ascii="Wingdings" w:hAnsi="Wingdings" w:hint="default"/>
      </w:rPr>
    </w:lvl>
    <w:lvl w:ilvl="3" w:tplc="0C090001" w:tentative="1">
      <w:start w:val="1"/>
      <w:numFmt w:val="bullet"/>
      <w:lvlText w:val=""/>
      <w:lvlJc w:val="left"/>
      <w:pPr>
        <w:ind w:left="2974" w:hanging="360"/>
      </w:pPr>
      <w:rPr>
        <w:rFonts w:ascii="Symbol" w:hAnsi="Symbol" w:hint="default"/>
      </w:rPr>
    </w:lvl>
    <w:lvl w:ilvl="4" w:tplc="0C090003" w:tentative="1">
      <w:start w:val="1"/>
      <w:numFmt w:val="bullet"/>
      <w:lvlText w:val="o"/>
      <w:lvlJc w:val="left"/>
      <w:pPr>
        <w:ind w:left="3694" w:hanging="360"/>
      </w:pPr>
      <w:rPr>
        <w:rFonts w:ascii="Courier New" w:hAnsi="Courier New" w:cs="Courier New" w:hint="default"/>
      </w:rPr>
    </w:lvl>
    <w:lvl w:ilvl="5" w:tplc="0C090005" w:tentative="1">
      <w:start w:val="1"/>
      <w:numFmt w:val="bullet"/>
      <w:lvlText w:val=""/>
      <w:lvlJc w:val="left"/>
      <w:pPr>
        <w:ind w:left="4414" w:hanging="360"/>
      </w:pPr>
      <w:rPr>
        <w:rFonts w:ascii="Wingdings" w:hAnsi="Wingdings" w:hint="default"/>
      </w:rPr>
    </w:lvl>
    <w:lvl w:ilvl="6" w:tplc="0C090001" w:tentative="1">
      <w:start w:val="1"/>
      <w:numFmt w:val="bullet"/>
      <w:lvlText w:val=""/>
      <w:lvlJc w:val="left"/>
      <w:pPr>
        <w:ind w:left="5134" w:hanging="360"/>
      </w:pPr>
      <w:rPr>
        <w:rFonts w:ascii="Symbol" w:hAnsi="Symbol" w:hint="default"/>
      </w:rPr>
    </w:lvl>
    <w:lvl w:ilvl="7" w:tplc="0C090003" w:tentative="1">
      <w:start w:val="1"/>
      <w:numFmt w:val="bullet"/>
      <w:lvlText w:val="o"/>
      <w:lvlJc w:val="left"/>
      <w:pPr>
        <w:ind w:left="5854" w:hanging="360"/>
      </w:pPr>
      <w:rPr>
        <w:rFonts w:ascii="Courier New" w:hAnsi="Courier New" w:cs="Courier New" w:hint="default"/>
      </w:rPr>
    </w:lvl>
    <w:lvl w:ilvl="8" w:tplc="0C090005" w:tentative="1">
      <w:start w:val="1"/>
      <w:numFmt w:val="bullet"/>
      <w:lvlText w:val=""/>
      <w:lvlJc w:val="left"/>
      <w:pPr>
        <w:ind w:left="6574" w:hanging="360"/>
      </w:pPr>
      <w:rPr>
        <w:rFonts w:ascii="Wingdings" w:hAnsi="Wingdings" w:hint="default"/>
      </w:rPr>
    </w:lvl>
  </w:abstractNum>
  <w:abstractNum w:abstractNumId="8" w15:restartNumberingAfterBreak="0">
    <w:nsid w:val="32CB4E5C"/>
    <w:multiLevelType w:val="multilevel"/>
    <w:tmpl w:val="BE321AB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9" w15:restartNumberingAfterBreak="0">
    <w:nsid w:val="3F1E2D10"/>
    <w:multiLevelType w:val="hybridMultilevel"/>
    <w:tmpl w:val="F5182A94"/>
    <w:lvl w:ilvl="0" w:tplc="0C090001">
      <w:start w:val="1"/>
      <w:numFmt w:val="bullet"/>
      <w:lvlText w:val=""/>
      <w:lvlJc w:val="left"/>
      <w:pPr>
        <w:ind w:left="1174" w:hanging="360"/>
      </w:pPr>
      <w:rPr>
        <w:rFonts w:ascii="Symbol" w:hAnsi="Symbol" w:hint="default"/>
      </w:rPr>
    </w:lvl>
    <w:lvl w:ilvl="1" w:tplc="0C090003" w:tentative="1">
      <w:start w:val="1"/>
      <w:numFmt w:val="bullet"/>
      <w:lvlText w:val="o"/>
      <w:lvlJc w:val="left"/>
      <w:pPr>
        <w:ind w:left="1894" w:hanging="360"/>
      </w:pPr>
      <w:rPr>
        <w:rFonts w:ascii="Courier New" w:hAnsi="Courier New" w:cs="Courier New" w:hint="default"/>
      </w:rPr>
    </w:lvl>
    <w:lvl w:ilvl="2" w:tplc="0C090005" w:tentative="1">
      <w:start w:val="1"/>
      <w:numFmt w:val="bullet"/>
      <w:lvlText w:val=""/>
      <w:lvlJc w:val="left"/>
      <w:pPr>
        <w:ind w:left="2614" w:hanging="360"/>
      </w:pPr>
      <w:rPr>
        <w:rFonts w:ascii="Wingdings" w:hAnsi="Wingdings" w:hint="default"/>
      </w:rPr>
    </w:lvl>
    <w:lvl w:ilvl="3" w:tplc="0C090001" w:tentative="1">
      <w:start w:val="1"/>
      <w:numFmt w:val="bullet"/>
      <w:lvlText w:val=""/>
      <w:lvlJc w:val="left"/>
      <w:pPr>
        <w:ind w:left="3334" w:hanging="360"/>
      </w:pPr>
      <w:rPr>
        <w:rFonts w:ascii="Symbol" w:hAnsi="Symbol" w:hint="default"/>
      </w:rPr>
    </w:lvl>
    <w:lvl w:ilvl="4" w:tplc="0C090003" w:tentative="1">
      <w:start w:val="1"/>
      <w:numFmt w:val="bullet"/>
      <w:lvlText w:val="o"/>
      <w:lvlJc w:val="left"/>
      <w:pPr>
        <w:ind w:left="4054" w:hanging="360"/>
      </w:pPr>
      <w:rPr>
        <w:rFonts w:ascii="Courier New" w:hAnsi="Courier New" w:cs="Courier New" w:hint="default"/>
      </w:rPr>
    </w:lvl>
    <w:lvl w:ilvl="5" w:tplc="0C090005" w:tentative="1">
      <w:start w:val="1"/>
      <w:numFmt w:val="bullet"/>
      <w:lvlText w:val=""/>
      <w:lvlJc w:val="left"/>
      <w:pPr>
        <w:ind w:left="4774" w:hanging="360"/>
      </w:pPr>
      <w:rPr>
        <w:rFonts w:ascii="Wingdings" w:hAnsi="Wingdings" w:hint="default"/>
      </w:rPr>
    </w:lvl>
    <w:lvl w:ilvl="6" w:tplc="0C090001" w:tentative="1">
      <w:start w:val="1"/>
      <w:numFmt w:val="bullet"/>
      <w:lvlText w:val=""/>
      <w:lvlJc w:val="left"/>
      <w:pPr>
        <w:ind w:left="5494" w:hanging="360"/>
      </w:pPr>
      <w:rPr>
        <w:rFonts w:ascii="Symbol" w:hAnsi="Symbol" w:hint="default"/>
      </w:rPr>
    </w:lvl>
    <w:lvl w:ilvl="7" w:tplc="0C090003" w:tentative="1">
      <w:start w:val="1"/>
      <w:numFmt w:val="bullet"/>
      <w:lvlText w:val="o"/>
      <w:lvlJc w:val="left"/>
      <w:pPr>
        <w:ind w:left="6214" w:hanging="360"/>
      </w:pPr>
      <w:rPr>
        <w:rFonts w:ascii="Courier New" w:hAnsi="Courier New" w:cs="Courier New" w:hint="default"/>
      </w:rPr>
    </w:lvl>
    <w:lvl w:ilvl="8" w:tplc="0C090005" w:tentative="1">
      <w:start w:val="1"/>
      <w:numFmt w:val="bullet"/>
      <w:lvlText w:val=""/>
      <w:lvlJc w:val="left"/>
      <w:pPr>
        <w:ind w:left="6934" w:hanging="360"/>
      </w:pPr>
      <w:rPr>
        <w:rFonts w:ascii="Wingdings" w:hAnsi="Wingdings" w:hint="default"/>
      </w:rPr>
    </w:lvl>
  </w:abstractNum>
  <w:abstractNum w:abstractNumId="10" w15:restartNumberingAfterBreak="0">
    <w:nsid w:val="406937C0"/>
    <w:multiLevelType w:val="multilevel"/>
    <w:tmpl w:val="1B40A9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1" w15:restartNumberingAfterBreak="0">
    <w:nsid w:val="444C50B3"/>
    <w:multiLevelType w:val="hybridMultilevel"/>
    <w:tmpl w:val="9D4016D2"/>
    <w:lvl w:ilvl="0" w:tplc="0C090001">
      <w:start w:val="1"/>
      <w:numFmt w:val="bullet"/>
      <w:lvlText w:val=""/>
      <w:lvlJc w:val="left"/>
      <w:pPr>
        <w:ind w:left="1174" w:hanging="360"/>
      </w:pPr>
      <w:rPr>
        <w:rFonts w:ascii="Symbol" w:hAnsi="Symbol" w:hint="default"/>
      </w:rPr>
    </w:lvl>
    <w:lvl w:ilvl="1" w:tplc="0C090003" w:tentative="1">
      <w:start w:val="1"/>
      <w:numFmt w:val="bullet"/>
      <w:lvlText w:val="o"/>
      <w:lvlJc w:val="left"/>
      <w:pPr>
        <w:ind w:left="1894" w:hanging="360"/>
      </w:pPr>
      <w:rPr>
        <w:rFonts w:ascii="Courier New" w:hAnsi="Courier New" w:cs="Courier New" w:hint="default"/>
      </w:rPr>
    </w:lvl>
    <w:lvl w:ilvl="2" w:tplc="0C090005" w:tentative="1">
      <w:start w:val="1"/>
      <w:numFmt w:val="bullet"/>
      <w:lvlText w:val=""/>
      <w:lvlJc w:val="left"/>
      <w:pPr>
        <w:ind w:left="2614" w:hanging="360"/>
      </w:pPr>
      <w:rPr>
        <w:rFonts w:ascii="Wingdings" w:hAnsi="Wingdings" w:hint="default"/>
      </w:rPr>
    </w:lvl>
    <w:lvl w:ilvl="3" w:tplc="0C090001" w:tentative="1">
      <w:start w:val="1"/>
      <w:numFmt w:val="bullet"/>
      <w:lvlText w:val=""/>
      <w:lvlJc w:val="left"/>
      <w:pPr>
        <w:ind w:left="3334" w:hanging="360"/>
      </w:pPr>
      <w:rPr>
        <w:rFonts w:ascii="Symbol" w:hAnsi="Symbol" w:hint="default"/>
      </w:rPr>
    </w:lvl>
    <w:lvl w:ilvl="4" w:tplc="0C090003" w:tentative="1">
      <w:start w:val="1"/>
      <w:numFmt w:val="bullet"/>
      <w:lvlText w:val="o"/>
      <w:lvlJc w:val="left"/>
      <w:pPr>
        <w:ind w:left="4054" w:hanging="360"/>
      </w:pPr>
      <w:rPr>
        <w:rFonts w:ascii="Courier New" w:hAnsi="Courier New" w:cs="Courier New" w:hint="default"/>
      </w:rPr>
    </w:lvl>
    <w:lvl w:ilvl="5" w:tplc="0C090005" w:tentative="1">
      <w:start w:val="1"/>
      <w:numFmt w:val="bullet"/>
      <w:lvlText w:val=""/>
      <w:lvlJc w:val="left"/>
      <w:pPr>
        <w:ind w:left="4774" w:hanging="360"/>
      </w:pPr>
      <w:rPr>
        <w:rFonts w:ascii="Wingdings" w:hAnsi="Wingdings" w:hint="default"/>
      </w:rPr>
    </w:lvl>
    <w:lvl w:ilvl="6" w:tplc="0C090001" w:tentative="1">
      <w:start w:val="1"/>
      <w:numFmt w:val="bullet"/>
      <w:lvlText w:val=""/>
      <w:lvlJc w:val="left"/>
      <w:pPr>
        <w:ind w:left="5494" w:hanging="360"/>
      </w:pPr>
      <w:rPr>
        <w:rFonts w:ascii="Symbol" w:hAnsi="Symbol" w:hint="default"/>
      </w:rPr>
    </w:lvl>
    <w:lvl w:ilvl="7" w:tplc="0C090003" w:tentative="1">
      <w:start w:val="1"/>
      <w:numFmt w:val="bullet"/>
      <w:lvlText w:val="o"/>
      <w:lvlJc w:val="left"/>
      <w:pPr>
        <w:ind w:left="6214" w:hanging="360"/>
      </w:pPr>
      <w:rPr>
        <w:rFonts w:ascii="Courier New" w:hAnsi="Courier New" w:cs="Courier New" w:hint="default"/>
      </w:rPr>
    </w:lvl>
    <w:lvl w:ilvl="8" w:tplc="0C090005" w:tentative="1">
      <w:start w:val="1"/>
      <w:numFmt w:val="bullet"/>
      <w:lvlText w:val=""/>
      <w:lvlJc w:val="left"/>
      <w:pPr>
        <w:ind w:left="6934" w:hanging="360"/>
      </w:pPr>
      <w:rPr>
        <w:rFonts w:ascii="Wingdings" w:hAnsi="Wingdings" w:hint="default"/>
      </w:rPr>
    </w:lvl>
  </w:abstractNum>
  <w:abstractNum w:abstractNumId="12" w15:restartNumberingAfterBreak="0">
    <w:nsid w:val="737354F3"/>
    <w:multiLevelType w:val="multilevel"/>
    <w:tmpl w:val="5D8C3FA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2"/>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num w:numId="1" w16cid:durableId="1586570398">
    <w:abstractNumId w:val="4"/>
  </w:num>
  <w:num w:numId="2" w16cid:durableId="601375979">
    <w:abstractNumId w:val="9"/>
  </w:num>
  <w:num w:numId="3" w16cid:durableId="16251937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16825443">
    <w:abstractNumId w:val="2"/>
  </w:num>
  <w:num w:numId="5" w16cid:durableId="8795886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3346393">
    <w:abstractNumId w:val="11"/>
  </w:num>
  <w:num w:numId="7" w16cid:durableId="795102033">
    <w:abstractNumId w:val="3"/>
  </w:num>
  <w:num w:numId="8" w16cid:durableId="676932123">
    <w:abstractNumId w:val="0"/>
  </w:num>
  <w:num w:numId="9" w16cid:durableId="19339322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9458834">
    <w:abstractNumId w:val="8"/>
  </w:num>
  <w:num w:numId="11" w16cid:durableId="1740399526">
    <w:abstractNumId w:val="6"/>
  </w:num>
  <w:num w:numId="12" w16cid:durableId="849880880">
    <w:abstractNumId w:val="4"/>
  </w:num>
  <w:num w:numId="13" w16cid:durableId="1021668189">
    <w:abstractNumId w:val="7"/>
  </w:num>
  <w:num w:numId="14" w16cid:durableId="984434639">
    <w:abstractNumId w:val="4"/>
  </w:num>
  <w:num w:numId="15" w16cid:durableId="16695958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46047010">
    <w:abstractNumId w:val="10"/>
  </w:num>
  <w:num w:numId="17" w16cid:durableId="1009134651">
    <w:abstractNumId w:val="12"/>
  </w:num>
  <w:num w:numId="18" w16cid:durableId="1347251303">
    <w:abstractNumId w:val="1"/>
  </w:num>
  <w:num w:numId="19" w16cid:durableId="39716780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hleen Taituave-Afereti">
    <w15:presenceInfo w15:providerId="AD" w15:userId="S::kathleent@sprep.org::6204e9ee-de60-41db-91a0-d3a0039e1b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trackRevision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EB"/>
    <w:rsid w:val="00002F76"/>
    <w:rsid w:val="000072CF"/>
    <w:rsid w:val="00031A85"/>
    <w:rsid w:val="000320A4"/>
    <w:rsid w:val="00040F64"/>
    <w:rsid w:val="000465B9"/>
    <w:rsid w:val="00054AFC"/>
    <w:rsid w:val="00075E27"/>
    <w:rsid w:val="00087D03"/>
    <w:rsid w:val="00095EC9"/>
    <w:rsid w:val="000C7388"/>
    <w:rsid w:val="000D25B6"/>
    <w:rsid w:val="000D3E8E"/>
    <w:rsid w:val="000D7832"/>
    <w:rsid w:val="000E5955"/>
    <w:rsid w:val="000F2407"/>
    <w:rsid w:val="000F317C"/>
    <w:rsid w:val="00103028"/>
    <w:rsid w:val="00105B87"/>
    <w:rsid w:val="00135102"/>
    <w:rsid w:val="00137824"/>
    <w:rsid w:val="001456AB"/>
    <w:rsid w:val="001602BD"/>
    <w:rsid w:val="00160CE4"/>
    <w:rsid w:val="0016765E"/>
    <w:rsid w:val="00167EC7"/>
    <w:rsid w:val="001724D6"/>
    <w:rsid w:val="00173B60"/>
    <w:rsid w:val="001774CC"/>
    <w:rsid w:val="00177BE1"/>
    <w:rsid w:val="00187C0B"/>
    <w:rsid w:val="001909EB"/>
    <w:rsid w:val="001A03A0"/>
    <w:rsid w:val="001C36AF"/>
    <w:rsid w:val="00203652"/>
    <w:rsid w:val="0020483D"/>
    <w:rsid w:val="00204DE9"/>
    <w:rsid w:val="00205A3F"/>
    <w:rsid w:val="00236F2B"/>
    <w:rsid w:val="002411F1"/>
    <w:rsid w:val="00260C8E"/>
    <w:rsid w:val="00264D8F"/>
    <w:rsid w:val="00265E5F"/>
    <w:rsid w:val="00271A14"/>
    <w:rsid w:val="00280A00"/>
    <w:rsid w:val="002816AF"/>
    <w:rsid w:val="002A3EBE"/>
    <w:rsid w:val="002A43BF"/>
    <w:rsid w:val="002B42DC"/>
    <w:rsid w:val="002C6609"/>
    <w:rsid w:val="002D67FD"/>
    <w:rsid w:val="002E4E20"/>
    <w:rsid w:val="002E649C"/>
    <w:rsid w:val="002F7D87"/>
    <w:rsid w:val="0031225D"/>
    <w:rsid w:val="00314E27"/>
    <w:rsid w:val="003155C7"/>
    <w:rsid w:val="0031616F"/>
    <w:rsid w:val="0032070F"/>
    <w:rsid w:val="003227F0"/>
    <w:rsid w:val="00323B6D"/>
    <w:rsid w:val="003416AF"/>
    <w:rsid w:val="0034182E"/>
    <w:rsid w:val="00371ECB"/>
    <w:rsid w:val="00392BE1"/>
    <w:rsid w:val="003937B5"/>
    <w:rsid w:val="00394A11"/>
    <w:rsid w:val="003A21C0"/>
    <w:rsid w:val="003C103A"/>
    <w:rsid w:val="003D1CA7"/>
    <w:rsid w:val="003E205C"/>
    <w:rsid w:val="003F0FF4"/>
    <w:rsid w:val="003F1AFC"/>
    <w:rsid w:val="003F59B4"/>
    <w:rsid w:val="00411679"/>
    <w:rsid w:val="00421F10"/>
    <w:rsid w:val="004336C7"/>
    <w:rsid w:val="00435A75"/>
    <w:rsid w:val="004403A9"/>
    <w:rsid w:val="00447FBA"/>
    <w:rsid w:val="00482047"/>
    <w:rsid w:val="00495FD3"/>
    <w:rsid w:val="004C1E91"/>
    <w:rsid w:val="004D422E"/>
    <w:rsid w:val="004D6D8B"/>
    <w:rsid w:val="004D7BB0"/>
    <w:rsid w:val="004F017D"/>
    <w:rsid w:val="00512B17"/>
    <w:rsid w:val="00513C16"/>
    <w:rsid w:val="0054143C"/>
    <w:rsid w:val="0056328F"/>
    <w:rsid w:val="00570975"/>
    <w:rsid w:val="005718A1"/>
    <w:rsid w:val="00574A96"/>
    <w:rsid w:val="005856CE"/>
    <w:rsid w:val="00596E9C"/>
    <w:rsid w:val="005A55C0"/>
    <w:rsid w:val="005C05A9"/>
    <w:rsid w:val="005C30C7"/>
    <w:rsid w:val="005C5EC3"/>
    <w:rsid w:val="005F0569"/>
    <w:rsid w:val="00605CBF"/>
    <w:rsid w:val="006115FE"/>
    <w:rsid w:val="00617B8B"/>
    <w:rsid w:val="0062637A"/>
    <w:rsid w:val="006336CB"/>
    <w:rsid w:val="00641015"/>
    <w:rsid w:val="00642824"/>
    <w:rsid w:val="006704B7"/>
    <w:rsid w:val="006943E4"/>
    <w:rsid w:val="006A1DFE"/>
    <w:rsid w:val="006A41ED"/>
    <w:rsid w:val="006B095D"/>
    <w:rsid w:val="006B6E31"/>
    <w:rsid w:val="006C3B7A"/>
    <w:rsid w:val="006D004A"/>
    <w:rsid w:val="006D4821"/>
    <w:rsid w:val="006E0C9F"/>
    <w:rsid w:val="006E10DA"/>
    <w:rsid w:val="00711090"/>
    <w:rsid w:val="00717C95"/>
    <w:rsid w:val="0072449B"/>
    <w:rsid w:val="0073282E"/>
    <w:rsid w:val="00745E36"/>
    <w:rsid w:val="0078031E"/>
    <w:rsid w:val="007868CF"/>
    <w:rsid w:val="007B373B"/>
    <w:rsid w:val="007B4332"/>
    <w:rsid w:val="007D50BC"/>
    <w:rsid w:val="007F16A6"/>
    <w:rsid w:val="007F2D5E"/>
    <w:rsid w:val="007F6ED9"/>
    <w:rsid w:val="00801035"/>
    <w:rsid w:val="00801B89"/>
    <w:rsid w:val="008024F0"/>
    <w:rsid w:val="008119FA"/>
    <w:rsid w:val="008261F3"/>
    <w:rsid w:val="008333F8"/>
    <w:rsid w:val="00836B63"/>
    <w:rsid w:val="00844E1E"/>
    <w:rsid w:val="00845925"/>
    <w:rsid w:val="008459D2"/>
    <w:rsid w:val="00853F9C"/>
    <w:rsid w:val="008540FE"/>
    <w:rsid w:val="0085543B"/>
    <w:rsid w:val="00864646"/>
    <w:rsid w:val="008A4E68"/>
    <w:rsid w:val="008B0E55"/>
    <w:rsid w:val="008B3C85"/>
    <w:rsid w:val="008C38ED"/>
    <w:rsid w:val="008D2C16"/>
    <w:rsid w:val="008D3AC7"/>
    <w:rsid w:val="008E6FC1"/>
    <w:rsid w:val="00905A5A"/>
    <w:rsid w:val="009209FC"/>
    <w:rsid w:val="00955003"/>
    <w:rsid w:val="00975779"/>
    <w:rsid w:val="00987C78"/>
    <w:rsid w:val="00997D67"/>
    <w:rsid w:val="009A2F0F"/>
    <w:rsid w:val="009A4ECC"/>
    <w:rsid w:val="009A5A85"/>
    <w:rsid w:val="009B76B3"/>
    <w:rsid w:val="009C39D6"/>
    <w:rsid w:val="009C5B7D"/>
    <w:rsid w:val="009C7B91"/>
    <w:rsid w:val="009D22D2"/>
    <w:rsid w:val="009D48F7"/>
    <w:rsid w:val="009D4CEB"/>
    <w:rsid w:val="009F1382"/>
    <w:rsid w:val="009F3C2C"/>
    <w:rsid w:val="00A11C70"/>
    <w:rsid w:val="00A12BDA"/>
    <w:rsid w:val="00A437A6"/>
    <w:rsid w:val="00A46293"/>
    <w:rsid w:val="00A47C2A"/>
    <w:rsid w:val="00A53B3C"/>
    <w:rsid w:val="00A553E4"/>
    <w:rsid w:val="00A573EE"/>
    <w:rsid w:val="00A57E60"/>
    <w:rsid w:val="00A65958"/>
    <w:rsid w:val="00A8063A"/>
    <w:rsid w:val="00A934CE"/>
    <w:rsid w:val="00AA7565"/>
    <w:rsid w:val="00AB4530"/>
    <w:rsid w:val="00AC1532"/>
    <w:rsid w:val="00AC1D07"/>
    <w:rsid w:val="00AC5CAE"/>
    <w:rsid w:val="00AC74E1"/>
    <w:rsid w:val="00AE0D26"/>
    <w:rsid w:val="00AF0A86"/>
    <w:rsid w:val="00AF763E"/>
    <w:rsid w:val="00B17466"/>
    <w:rsid w:val="00B220FD"/>
    <w:rsid w:val="00B31360"/>
    <w:rsid w:val="00B32619"/>
    <w:rsid w:val="00B47001"/>
    <w:rsid w:val="00B53519"/>
    <w:rsid w:val="00B71877"/>
    <w:rsid w:val="00B80592"/>
    <w:rsid w:val="00BA4AEE"/>
    <w:rsid w:val="00BB06A9"/>
    <w:rsid w:val="00BB4707"/>
    <w:rsid w:val="00BB60EC"/>
    <w:rsid w:val="00BB6E9F"/>
    <w:rsid w:val="00BC621F"/>
    <w:rsid w:val="00BD31F3"/>
    <w:rsid w:val="00BD3A2B"/>
    <w:rsid w:val="00BD3EF5"/>
    <w:rsid w:val="00BD5471"/>
    <w:rsid w:val="00BE683E"/>
    <w:rsid w:val="00BF3225"/>
    <w:rsid w:val="00C01C8A"/>
    <w:rsid w:val="00C11E37"/>
    <w:rsid w:val="00C2553E"/>
    <w:rsid w:val="00C3422D"/>
    <w:rsid w:val="00C35000"/>
    <w:rsid w:val="00C516B4"/>
    <w:rsid w:val="00C60712"/>
    <w:rsid w:val="00C66898"/>
    <w:rsid w:val="00C66BE1"/>
    <w:rsid w:val="00C77F5F"/>
    <w:rsid w:val="00C976BF"/>
    <w:rsid w:val="00C97D43"/>
    <w:rsid w:val="00CA5473"/>
    <w:rsid w:val="00CA717E"/>
    <w:rsid w:val="00CA7A46"/>
    <w:rsid w:val="00CB4CA2"/>
    <w:rsid w:val="00CC6709"/>
    <w:rsid w:val="00CD46A3"/>
    <w:rsid w:val="00CE7FB8"/>
    <w:rsid w:val="00CF58C9"/>
    <w:rsid w:val="00CF7E84"/>
    <w:rsid w:val="00D0169C"/>
    <w:rsid w:val="00D10617"/>
    <w:rsid w:val="00D16A86"/>
    <w:rsid w:val="00D201EE"/>
    <w:rsid w:val="00D21252"/>
    <w:rsid w:val="00D43F3E"/>
    <w:rsid w:val="00D51D26"/>
    <w:rsid w:val="00D541BD"/>
    <w:rsid w:val="00D5708D"/>
    <w:rsid w:val="00D7152B"/>
    <w:rsid w:val="00D9257A"/>
    <w:rsid w:val="00DA7361"/>
    <w:rsid w:val="00DB4FCE"/>
    <w:rsid w:val="00DC7DE5"/>
    <w:rsid w:val="00DD48BC"/>
    <w:rsid w:val="00DF3F5C"/>
    <w:rsid w:val="00DF4AE1"/>
    <w:rsid w:val="00E0029F"/>
    <w:rsid w:val="00E1199B"/>
    <w:rsid w:val="00E14947"/>
    <w:rsid w:val="00E2242C"/>
    <w:rsid w:val="00E2475E"/>
    <w:rsid w:val="00E252C2"/>
    <w:rsid w:val="00E43693"/>
    <w:rsid w:val="00E903EF"/>
    <w:rsid w:val="00E910E7"/>
    <w:rsid w:val="00E9202F"/>
    <w:rsid w:val="00E97B4A"/>
    <w:rsid w:val="00EB2274"/>
    <w:rsid w:val="00EE25EB"/>
    <w:rsid w:val="00EF0346"/>
    <w:rsid w:val="00EF287D"/>
    <w:rsid w:val="00F00C85"/>
    <w:rsid w:val="00F02915"/>
    <w:rsid w:val="00F10AFD"/>
    <w:rsid w:val="00F1270E"/>
    <w:rsid w:val="00F16B33"/>
    <w:rsid w:val="00F22CD3"/>
    <w:rsid w:val="00F23AB0"/>
    <w:rsid w:val="00F31471"/>
    <w:rsid w:val="00F53F12"/>
    <w:rsid w:val="00F554C4"/>
    <w:rsid w:val="00F55C6F"/>
    <w:rsid w:val="00F83572"/>
    <w:rsid w:val="00F83B4E"/>
    <w:rsid w:val="00F954F7"/>
    <w:rsid w:val="00FA33C7"/>
    <w:rsid w:val="00FB4555"/>
    <w:rsid w:val="00FB6A9D"/>
    <w:rsid w:val="00FC3824"/>
    <w:rsid w:val="00FE1F0D"/>
    <w:rsid w:val="00FE25B7"/>
    <w:rsid w:val="00FE5C8B"/>
    <w:rsid w:val="00FF5B2B"/>
    <w:rsid w:val="00FF6B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06BED"/>
  <w15:chartTrackingRefBased/>
  <w15:docId w15:val="{D74B3C51-47AC-4692-83A0-9DCB25BFD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E36"/>
    <w:pPr>
      <w:spacing w:after="0" w:line="276" w:lineRule="auto"/>
    </w:pPr>
    <w:rPr>
      <w:rFonts w:ascii="Arial Narrow" w:eastAsia="Calibri" w:hAnsi="Arial Narrow" w:cs="Times New Roman"/>
      <w:sz w:val="18"/>
      <w:lang w:val="en-US"/>
    </w:rPr>
  </w:style>
  <w:style w:type="paragraph" w:styleId="Heading1">
    <w:name w:val="heading 1"/>
    <w:basedOn w:val="Normal"/>
    <w:next w:val="Normal"/>
    <w:link w:val="Heading1Char"/>
    <w:uiPriority w:val="9"/>
    <w:qFormat/>
    <w:rsid w:val="001909EB"/>
    <w:pPr>
      <w:spacing w:after="240" w:line="240" w:lineRule="auto"/>
      <w:outlineLvl w:val="0"/>
    </w:pPr>
    <w:rPr>
      <w:rFonts w:ascii="Arial" w:hAnsi="Arial"/>
      <w:color w:val="31849B"/>
      <w:sz w:val="44"/>
      <w:szCs w:val="18"/>
      <w:lang w:val="en-AU"/>
    </w:rPr>
  </w:style>
  <w:style w:type="paragraph" w:styleId="Heading2">
    <w:name w:val="heading 2"/>
    <w:basedOn w:val="Normal"/>
    <w:next w:val="Normal"/>
    <w:link w:val="Heading2Char"/>
    <w:uiPriority w:val="9"/>
    <w:unhideWhenUsed/>
    <w:qFormat/>
    <w:rsid w:val="001909EB"/>
    <w:pPr>
      <w:spacing w:before="240" w:after="120"/>
      <w:outlineLvl w:val="1"/>
    </w:pPr>
    <w:rPr>
      <w:rFonts w:ascii="Arial" w:hAnsi="Arial" w:cs="Arial"/>
      <w:color w:val="31849B"/>
      <w:sz w:val="2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09EB"/>
    <w:rPr>
      <w:rFonts w:ascii="Arial" w:eastAsia="Calibri" w:hAnsi="Arial" w:cs="Times New Roman"/>
      <w:color w:val="31849B"/>
      <w:sz w:val="44"/>
      <w:szCs w:val="18"/>
    </w:rPr>
  </w:style>
  <w:style w:type="character" w:customStyle="1" w:styleId="Heading2Char">
    <w:name w:val="Heading 2 Char"/>
    <w:basedOn w:val="DefaultParagraphFont"/>
    <w:link w:val="Heading2"/>
    <w:uiPriority w:val="9"/>
    <w:rsid w:val="001909EB"/>
    <w:rPr>
      <w:rFonts w:ascii="Arial" w:eastAsia="Calibri" w:hAnsi="Arial" w:cs="Arial"/>
      <w:color w:val="31849B"/>
      <w:sz w:val="28"/>
    </w:rPr>
  </w:style>
  <w:style w:type="character" w:customStyle="1" w:styleId="ListParagraphChar">
    <w:name w:val="List Paragraph Char"/>
    <w:link w:val="ListParagraph1"/>
    <w:uiPriority w:val="34"/>
    <w:rsid w:val="001909EB"/>
    <w:rPr>
      <w:rFonts w:ascii="Arial Narrow" w:eastAsia="Times New Roman" w:hAnsi="Arial Narrow"/>
      <w:color w:val="000000"/>
      <w:sz w:val="18"/>
      <w:szCs w:val="18"/>
    </w:rPr>
  </w:style>
  <w:style w:type="paragraph" w:customStyle="1" w:styleId="ListParagraph1">
    <w:name w:val="List Paragraph1"/>
    <w:basedOn w:val="Normal"/>
    <w:link w:val="ListParagraphChar"/>
    <w:uiPriority w:val="34"/>
    <w:qFormat/>
    <w:rsid w:val="001909EB"/>
    <w:pPr>
      <w:framePr w:hSpace="180" w:wrap="around" w:vAnchor="text" w:hAnchor="text" w:x="74" w:y="1"/>
      <w:numPr>
        <w:ilvl w:val="2"/>
        <w:numId w:val="4"/>
      </w:numPr>
      <w:spacing w:line="240" w:lineRule="auto"/>
      <w:contextualSpacing/>
      <w:suppressOverlap/>
    </w:pPr>
    <w:rPr>
      <w:rFonts w:eastAsia="Times New Roman" w:cstheme="minorBidi"/>
      <w:color w:val="000000"/>
      <w:szCs w:val="18"/>
      <w:lang w:val="en-AU"/>
    </w:rPr>
  </w:style>
  <w:style w:type="paragraph" w:styleId="ListParagraph">
    <w:name w:val="List Paragraph"/>
    <w:basedOn w:val="Normal"/>
    <w:uiPriority w:val="34"/>
    <w:qFormat/>
    <w:rsid w:val="001909EB"/>
    <w:pPr>
      <w:ind w:left="720"/>
      <w:contextualSpacing/>
    </w:pPr>
  </w:style>
  <w:style w:type="paragraph" w:styleId="FootnoteText">
    <w:name w:val="footnote text"/>
    <w:basedOn w:val="Normal"/>
    <w:link w:val="FootnoteTextChar"/>
    <w:uiPriority w:val="99"/>
    <w:semiHidden/>
    <w:unhideWhenUsed/>
    <w:rsid w:val="000E5955"/>
    <w:pPr>
      <w:spacing w:line="240" w:lineRule="auto"/>
    </w:pPr>
    <w:rPr>
      <w:sz w:val="20"/>
      <w:szCs w:val="20"/>
    </w:rPr>
  </w:style>
  <w:style w:type="character" w:customStyle="1" w:styleId="FootnoteTextChar">
    <w:name w:val="Footnote Text Char"/>
    <w:basedOn w:val="DefaultParagraphFont"/>
    <w:link w:val="FootnoteText"/>
    <w:uiPriority w:val="99"/>
    <w:semiHidden/>
    <w:rsid w:val="000E5955"/>
    <w:rPr>
      <w:rFonts w:ascii="Arial Narrow" w:eastAsia="Calibri" w:hAnsi="Arial Narrow" w:cs="Times New Roman"/>
      <w:sz w:val="20"/>
      <w:szCs w:val="20"/>
      <w:lang w:val="en-US"/>
    </w:rPr>
  </w:style>
  <w:style w:type="character" w:styleId="FootnoteReference">
    <w:name w:val="footnote reference"/>
    <w:basedOn w:val="DefaultParagraphFont"/>
    <w:uiPriority w:val="99"/>
    <w:semiHidden/>
    <w:unhideWhenUsed/>
    <w:rsid w:val="000E5955"/>
    <w:rPr>
      <w:vertAlign w:val="superscript"/>
    </w:rPr>
  </w:style>
  <w:style w:type="paragraph" w:styleId="Header">
    <w:name w:val="header"/>
    <w:basedOn w:val="Normal"/>
    <w:link w:val="HeaderChar"/>
    <w:uiPriority w:val="99"/>
    <w:unhideWhenUsed/>
    <w:rsid w:val="007B373B"/>
    <w:pPr>
      <w:tabs>
        <w:tab w:val="center" w:pos="4513"/>
        <w:tab w:val="right" w:pos="9026"/>
      </w:tabs>
      <w:spacing w:line="240" w:lineRule="auto"/>
    </w:pPr>
  </w:style>
  <w:style w:type="character" w:customStyle="1" w:styleId="HeaderChar">
    <w:name w:val="Header Char"/>
    <w:basedOn w:val="DefaultParagraphFont"/>
    <w:link w:val="Header"/>
    <w:uiPriority w:val="99"/>
    <w:rsid w:val="007B373B"/>
    <w:rPr>
      <w:rFonts w:ascii="Arial Narrow" w:eastAsia="Calibri" w:hAnsi="Arial Narrow" w:cs="Times New Roman"/>
      <w:sz w:val="18"/>
      <w:lang w:val="en-US"/>
    </w:rPr>
  </w:style>
  <w:style w:type="paragraph" w:styleId="Footer">
    <w:name w:val="footer"/>
    <w:basedOn w:val="Normal"/>
    <w:link w:val="FooterChar"/>
    <w:uiPriority w:val="99"/>
    <w:unhideWhenUsed/>
    <w:rsid w:val="007B373B"/>
    <w:pPr>
      <w:tabs>
        <w:tab w:val="center" w:pos="4513"/>
        <w:tab w:val="right" w:pos="9026"/>
      </w:tabs>
      <w:spacing w:line="240" w:lineRule="auto"/>
    </w:pPr>
  </w:style>
  <w:style w:type="character" w:customStyle="1" w:styleId="FooterChar">
    <w:name w:val="Footer Char"/>
    <w:basedOn w:val="DefaultParagraphFont"/>
    <w:link w:val="Footer"/>
    <w:uiPriority w:val="99"/>
    <w:rsid w:val="007B373B"/>
    <w:rPr>
      <w:rFonts w:ascii="Arial Narrow" w:eastAsia="Calibri" w:hAnsi="Arial Narrow" w:cs="Times New Roman"/>
      <w:sz w:val="18"/>
      <w:lang w:val="en-US"/>
    </w:rPr>
  </w:style>
  <w:style w:type="character" w:styleId="CommentReference">
    <w:name w:val="annotation reference"/>
    <w:basedOn w:val="DefaultParagraphFont"/>
    <w:uiPriority w:val="99"/>
    <w:semiHidden/>
    <w:unhideWhenUsed/>
    <w:rsid w:val="00FE1F0D"/>
    <w:rPr>
      <w:sz w:val="16"/>
      <w:szCs w:val="16"/>
    </w:rPr>
  </w:style>
  <w:style w:type="paragraph" w:styleId="CommentText">
    <w:name w:val="annotation text"/>
    <w:basedOn w:val="Normal"/>
    <w:link w:val="CommentTextChar"/>
    <w:uiPriority w:val="99"/>
    <w:unhideWhenUsed/>
    <w:rsid w:val="00FE1F0D"/>
    <w:pPr>
      <w:spacing w:line="240" w:lineRule="auto"/>
    </w:pPr>
    <w:rPr>
      <w:sz w:val="20"/>
      <w:szCs w:val="20"/>
    </w:rPr>
  </w:style>
  <w:style w:type="character" w:customStyle="1" w:styleId="CommentTextChar">
    <w:name w:val="Comment Text Char"/>
    <w:basedOn w:val="DefaultParagraphFont"/>
    <w:link w:val="CommentText"/>
    <w:uiPriority w:val="99"/>
    <w:rsid w:val="00FE1F0D"/>
    <w:rPr>
      <w:rFonts w:ascii="Arial Narrow" w:eastAsia="Calibri" w:hAnsi="Arial Narrow"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E1F0D"/>
    <w:rPr>
      <w:b/>
      <w:bCs/>
    </w:rPr>
  </w:style>
  <w:style w:type="character" w:customStyle="1" w:styleId="CommentSubjectChar">
    <w:name w:val="Comment Subject Char"/>
    <w:basedOn w:val="CommentTextChar"/>
    <w:link w:val="CommentSubject"/>
    <w:uiPriority w:val="99"/>
    <w:semiHidden/>
    <w:rsid w:val="00FE1F0D"/>
    <w:rPr>
      <w:rFonts w:ascii="Arial Narrow" w:eastAsia="Calibri" w:hAnsi="Arial Narrow" w:cs="Times New Roman"/>
      <w:b/>
      <w:bCs/>
      <w:sz w:val="20"/>
      <w:szCs w:val="20"/>
      <w:lang w:val="en-US"/>
    </w:rPr>
  </w:style>
  <w:style w:type="paragraph" w:styleId="Revision">
    <w:name w:val="Revision"/>
    <w:hidden/>
    <w:uiPriority w:val="99"/>
    <w:semiHidden/>
    <w:rsid w:val="00FE1F0D"/>
    <w:pPr>
      <w:spacing w:after="0" w:line="240" w:lineRule="auto"/>
    </w:pPr>
    <w:rPr>
      <w:rFonts w:ascii="Arial Narrow" w:eastAsia="Calibri" w:hAnsi="Arial Narrow" w:cs="Times New Roman"/>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36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F9B8A-239A-416B-BDE6-55D77F9F4699}">
  <ds:schemaRefs>
    <ds:schemaRef ds:uri="http://schemas.openxmlformats.org/officeDocument/2006/bibliography"/>
  </ds:schemaRefs>
</ds:datastoreItem>
</file>

<file path=docMetadata/LabelInfo.xml><?xml version="1.0" encoding="utf-8"?>
<clbl:labelList xmlns:clbl="http://schemas.microsoft.com/office/2020/mipLabelMetadata">
  <clbl:label id="{06a1c6b2-52d5-49b7-9598-2998b6301fb2}" enabled="1" method="Privileged" siteId="{8c3c81bc-2b3c-44af-b3f7-6f620b3910ee}" contentBits="3" removed="0"/>
</clbl:labelList>
</file>

<file path=docProps/app.xml><?xml version="1.0" encoding="utf-8"?>
<Properties xmlns="http://schemas.openxmlformats.org/officeDocument/2006/extended-properties" xmlns:vt="http://schemas.openxmlformats.org/officeDocument/2006/docPropsVTypes">
  <Template>Normal</Template>
  <TotalTime>215</TotalTime>
  <Pages>11</Pages>
  <Words>3571</Words>
  <Characters>20358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Taituave-Afereti</dc:creator>
  <cp:keywords/>
  <dc:description/>
  <cp:lastModifiedBy>Kathleen Taituave-Afereti</cp:lastModifiedBy>
  <cp:revision>5</cp:revision>
  <dcterms:created xsi:type="dcterms:W3CDTF">2025-03-25T03:21:00Z</dcterms:created>
  <dcterms:modified xsi:type="dcterms:W3CDTF">2025-05-01T09:03:00Z</dcterms:modified>
</cp:coreProperties>
</file>